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Change w:id="0" w:author="Korisnik" w:date="2021-09-06T01:46:00Z">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PrChange>
      </w:tblPr>
      <w:tblGrid>
        <w:gridCol w:w="2525"/>
        <w:gridCol w:w="3679"/>
        <w:gridCol w:w="2268"/>
        <w:gridCol w:w="1304"/>
        <w:tblGridChange w:id="1">
          <w:tblGrid>
            <w:gridCol w:w="2525"/>
            <w:gridCol w:w="3679"/>
            <w:gridCol w:w="2268"/>
            <w:gridCol w:w="1304"/>
          </w:tblGrid>
        </w:tblGridChange>
      </w:tblGrid>
      <w:tr w:rsidR="00AA0C99" w:rsidRPr="00FF3B64" w:rsidTr="00C00B90">
        <w:tc>
          <w:tcPr>
            <w:tcW w:w="2525" w:type="dxa"/>
            <w:shd w:val="clear" w:color="auto" w:fill="E0C1FF"/>
            <w:vAlign w:val="center"/>
            <w:tcPrChange w:id="2" w:author="Korisnik" w:date="2021-09-06T01:46:00Z">
              <w:tcPr>
                <w:tcW w:w="2525" w:type="dxa"/>
                <w:shd w:val="clear" w:color="auto" w:fill="92D050"/>
                <w:vAlign w:val="center"/>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Učitelj/učiteljica:</w:t>
            </w:r>
          </w:p>
        </w:tc>
        <w:tc>
          <w:tcPr>
            <w:tcW w:w="3679" w:type="dxa"/>
            <w:tcPrChange w:id="3" w:author="Korisnik" w:date="2021-09-06T01:46:00Z">
              <w:tcPr>
                <w:tcW w:w="3679" w:type="dxa"/>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p>
        </w:tc>
        <w:tc>
          <w:tcPr>
            <w:tcW w:w="2268" w:type="dxa"/>
            <w:shd w:val="clear" w:color="auto" w:fill="E0C1FF"/>
            <w:tcPrChange w:id="4" w:author="Korisnik" w:date="2021-09-06T01:46:00Z">
              <w:tcPr>
                <w:tcW w:w="2268" w:type="dxa"/>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Razred:</w:t>
            </w:r>
          </w:p>
        </w:tc>
        <w:tc>
          <w:tcPr>
            <w:tcW w:w="1304" w:type="dxa"/>
            <w:tcPrChange w:id="5" w:author="Korisnik" w:date="2021-09-06T01:46:00Z">
              <w:tcPr>
                <w:tcW w:w="1304" w:type="dxa"/>
              </w:tcPr>
            </w:tcPrChange>
          </w:tcPr>
          <w:p w:rsidR="00AA0C99" w:rsidRPr="00FF3B64" w:rsidRDefault="007D32B4" w:rsidP="00CD737E">
            <w:pPr>
              <w:spacing w:after="0" w:line="360" w:lineRule="auto"/>
              <w:jc w:val="center"/>
              <w:rPr>
                <w:rFonts w:ascii="Times New Roman" w:eastAsia="Times New Roman" w:hAnsi="Times New Roman" w:cs="Times New Roman"/>
                <w:b/>
                <w:sz w:val="24"/>
                <w:szCs w:val="24"/>
              </w:rPr>
            </w:pPr>
            <w:ins w:id="6" w:author="Korisnik" w:date="2021-09-05T23:58:00Z">
              <w:r>
                <w:rPr>
                  <w:rFonts w:ascii="Times New Roman" w:eastAsia="Times New Roman" w:hAnsi="Times New Roman" w:cs="Times New Roman"/>
                  <w:b/>
                  <w:sz w:val="24"/>
                  <w:szCs w:val="24"/>
                </w:rPr>
                <w:t>8</w:t>
              </w:r>
            </w:ins>
            <w:del w:id="7" w:author="Korisnik" w:date="2021-09-05T23:58:00Z">
              <w:r w:rsidR="00CD737E" w:rsidDel="007D32B4">
                <w:rPr>
                  <w:rFonts w:ascii="Times New Roman" w:eastAsia="Times New Roman" w:hAnsi="Times New Roman" w:cs="Times New Roman"/>
                  <w:b/>
                  <w:sz w:val="24"/>
                  <w:szCs w:val="24"/>
                </w:rPr>
                <w:delText>7</w:delText>
              </w:r>
            </w:del>
            <w:r w:rsidR="00CD737E">
              <w:rPr>
                <w:rFonts w:ascii="Times New Roman" w:eastAsia="Times New Roman" w:hAnsi="Times New Roman" w:cs="Times New Roman"/>
                <w:b/>
                <w:sz w:val="24"/>
                <w:szCs w:val="24"/>
              </w:rPr>
              <w:t>.</w:t>
            </w:r>
          </w:p>
        </w:tc>
      </w:tr>
      <w:tr w:rsidR="00AA0C99" w:rsidRPr="00FF3B64" w:rsidTr="00C00B90">
        <w:tc>
          <w:tcPr>
            <w:tcW w:w="2525" w:type="dxa"/>
            <w:shd w:val="clear" w:color="auto" w:fill="E0C1FF"/>
            <w:vAlign w:val="center"/>
            <w:tcPrChange w:id="8" w:author="Korisnik" w:date="2021-09-06T01:46:00Z">
              <w:tcPr>
                <w:tcW w:w="2525" w:type="dxa"/>
                <w:shd w:val="clear" w:color="auto" w:fill="92D050"/>
                <w:vAlign w:val="center"/>
              </w:tcPr>
            </w:tcPrChange>
          </w:tcPr>
          <w:p w:rsidR="00AA0C99" w:rsidRPr="00FF3B64" w:rsidRDefault="00AA0C99" w:rsidP="00604655">
            <w:pPr>
              <w:spacing w:after="0" w:line="360" w:lineRule="auto"/>
              <w:ind w:right="-108"/>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Mjesto i datum izvođenja aktivnosti:</w:t>
            </w:r>
          </w:p>
        </w:tc>
        <w:tc>
          <w:tcPr>
            <w:tcW w:w="3679" w:type="dxa"/>
            <w:tcPrChange w:id="9" w:author="Korisnik" w:date="2021-09-06T01:46:00Z">
              <w:tcPr>
                <w:tcW w:w="3679" w:type="dxa"/>
              </w:tcPr>
            </w:tcPrChange>
          </w:tcPr>
          <w:p w:rsidR="00AA0C99" w:rsidRPr="00FF3B64" w:rsidRDefault="00AA0C99" w:rsidP="00604655">
            <w:pPr>
              <w:spacing w:after="0" w:line="360" w:lineRule="auto"/>
              <w:rPr>
                <w:rFonts w:ascii="Times New Roman" w:eastAsia="Times New Roman" w:hAnsi="Times New Roman" w:cs="Times New Roman"/>
                <w:sz w:val="24"/>
                <w:szCs w:val="24"/>
              </w:rPr>
            </w:pPr>
          </w:p>
        </w:tc>
        <w:tc>
          <w:tcPr>
            <w:tcW w:w="2268" w:type="dxa"/>
            <w:shd w:val="clear" w:color="auto" w:fill="E0C1FF"/>
            <w:tcPrChange w:id="10" w:author="Korisnik" w:date="2021-09-06T01:46:00Z">
              <w:tcPr>
                <w:tcW w:w="2268" w:type="dxa"/>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 xml:space="preserve">Redni broj sata </w:t>
            </w:r>
          </w:p>
        </w:tc>
        <w:tc>
          <w:tcPr>
            <w:tcW w:w="1304" w:type="dxa"/>
            <w:tcPrChange w:id="11" w:author="Korisnik" w:date="2021-09-06T01:46:00Z">
              <w:tcPr>
                <w:tcW w:w="1304" w:type="dxa"/>
              </w:tcPr>
            </w:tcPrChange>
          </w:tcPr>
          <w:p w:rsidR="00AA0C99" w:rsidRPr="00FF3B64" w:rsidRDefault="00524139" w:rsidP="00604655">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CD737E">
              <w:rPr>
                <w:rFonts w:ascii="Times New Roman" w:eastAsia="Times New Roman" w:hAnsi="Times New Roman" w:cs="Times New Roman"/>
                <w:b/>
                <w:sz w:val="24"/>
                <w:szCs w:val="24"/>
              </w:rPr>
              <w:t>.</w:t>
            </w:r>
          </w:p>
        </w:tc>
      </w:tr>
      <w:tr w:rsidR="00AA0C99" w:rsidRPr="00FF3B64" w:rsidTr="00C00B90">
        <w:trPr>
          <w:trHeight w:val="117"/>
          <w:trPrChange w:id="12" w:author="Korisnik" w:date="2021-09-06T01:46:00Z">
            <w:trPr>
              <w:trHeight w:val="117"/>
            </w:trPr>
          </w:trPrChange>
        </w:trPr>
        <w:tc>
          <w:tcPr>
            <w:tcW w:w="2525" w:type="dxa"/>
            <w:shd w:val="clear" w:color="auto" w:fill="E0C1FF"/>
            <w:vAlign w:val="center"/>
            <w:tcPrChange w:id="13" w:author="Korisnik" w:date="2021-09-06T01:46:00Z">
              <w:tcPr>
                <w:tcW w:w="2525" w:type="dxa"/>
                <w:shd w:val="clear" w:color="auto" w:fill="92D050"/>
                <w:vAlign w:val="center"/>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Nastavna tema:</w:t>
            </w:r>
          </w:p>
        </w:tc>
        <w:tc>
          <w:tcPr>
            <w:tcW w:w="3679" w:type="dxa"/>
            <w:tcPrChange w:id="14" w:author="Korisnik" w:date="2021-09-06T01:46:00Z">
              <w:tcPr>
                <w:tcW w:w="3679" w:type="dxa"/>
              </w:tcPr>
            </w:tcPrChange>
          </w:tcPr>
          <w:p w:rsidR="00AA0C99" w:rsidRPr="00FF3B64" w:rsidRDefault="00524139" w:rsidP="00604655">
            <w:pPr>
              <w:spacing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 xml:space="preserve">Prava i dužnosti </w:t>
            </w:r>
          </w:p>
        </w:tc>
        <w:tc>
          <w:tcPr>
            <w:tcW w:w="2268" w:type="dxa"/>
            <w:vMerge w:val="restart"/>
            <w:shd w:val="clear" w:color="auto" w:fill="E0C1FF"/>
            <w:tcPrChange w:id="15" w:author="Korisnik" w:date="2021-09-06T01:46:00Z">
              <w:tcPr>
                <w:tcW w:w="2268" w:type="dxa"/>
                <w:vMerge w:val="restart"/>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Broj sati izvedbe:</w:t>
            </w:r>
          </w:p>
        </w:tc>
        <w:tc>
          <w:tcPr>
            <w:tcW w:w="1304" w:type="dxa"/>
            <w:vMerge w:val="restart"/>
            <w:tcPrChange w:id="16" w:author="Korisnik" w:date="2021-09-06T01:46:00Z">
              <w:tcPr>
                <w:tcW w:w="1304" w:type="dxa"/>
                <w:vMerge w:val="restart"/>
              </w:tcPr>
            </w:tcPrChange>
          </w:tcPr>
          <w:p w:rsidR="00AA0C99" w:rsidRPr="00FF3B64" w:rsidRDefault="00CD737E" w:rsidP="00604655">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del w:id="17" w:author="Korisnik" w:date="2021-09-05T22:26:00Z">
              <w:r w:rsidDel="00C751B8">
                <w:rPr>
                  <w:rFonts w:ascii="Times New Roman" w:eastAsia="Times New Roman" w:hAnsi="Times New Roman" w:cs="Times New Roman"/>
                  <w:b/>
                  <w:sz w:val="24"/>
                  <w:szCs w:val="24"/>
                </w:rPr>
                <w:delText>.</w:delText>
              </w:r>
            </w:del>
          </w:p>
        </w:tc>
      </w:tr>
      <w:tr w:rsidR="00AA0C99" w:rsidRPr="00FF3B64" w:rsidTr="00C00B90">
        <w:trPr>
          <w:trHeight w:val="117"/>
          <w:trPrChange w:id="18" w:author="Korisnik" w:date="2021-09-06T01:46:00Z">
            <w:trPr>
              <w:trHeight w:val="117"/>
            </w:trPr>
          </w:trPrChange>
        </w:trPr>
        <w:tc>
          <w:tcPr>
            <w:tcW w:w="2525" w:type="dxa"/>
            <w:tcBorders>
              <w:bottom w:val="single" w:sz="4" w:space="0" w:color="000000"/>
            </w:tcBorders>
            <w:shd w:val="clear" w:color="auto" w:fill="E0C1FF"/>
            <w:vAlign w:val="center"/>
            <w:tcPrChange w:id="19" w:author="Korisnik" w:date="2021-09-06T01:46:00Z">
              <w:tcPr>
                <w:tcW w:w="2525" w:type="dxa"/>
                <w:tcBorders>
                  <w:bottom w:val="single" w:sz="4" w:space="0" w:color="000000"/>
                </w:tcBorders>
                <w:shd w:val="clear" w:color="auto" w:fill="92D050"/>
                <w:vAlign w:val="center"/>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Sadržaj koji se obrađuje:</w:t>
            </w:r>
          </w:p>
        </w:tc>
        <w:tc>
          <w:tcPr>
            <w:tcW w:w="3679" w:type="dxa"/>
            <w:tcBorders>
              <w:bottom w:val="single" w:sz="4" w:space="0" w:color="000000"/>
            </w:tcBorders>
            <w:tcPrChange w:id="20" w:author="Korisnik" w:date="2021-09-06T01:46:00Z">
              <w:tcPr>
                <w:tcW w:w="3679" w:type="dxa"/>
                <w:tcBorders>
                  <w:bottom w:val="single" w:sz="4" w:space="0" w:color="000000"/>
                </w:tcBorders>
              </w:tcPr>
            </w:tcPrChange>
          </w:tcPr>
          <w:p w:rsidR="00000000" w:rsidRDefault="00524139">
            <w:pPr>
              <w:spacing w:before="240" w:after="0" w:line="360" w:lineRule="auto"/>
              <w:jc w:val="center"/>
              <w:rPr>
                <w:rFonts w:ascii="Times New Roman" w:eastAsia="Times New Roman" w:hAnsi="Times New Roman" w:cs="Times New Roman"/>
                <w:b/>
                <w:color w:val="0070C0"/>
                <w:sz w:val="24"/>
                <w:szCs w:val="24"/>
              </w:rPr>
              <w:pPrChange w:id="21" w:author="Korisnik" w:date="2021-09-05T22:27:00Z">
                <w:pPr>
                  <w:spacing w:after="0" w:line="360" w:lineRule="auto"/>
                  <w:jc w:val="center"/>
                </w:pPr>
              </w:pPrChange>
            </w:pPr>
            <w:r>
              <w:rPr>
                <w:rFonts w:ascii="Times New Roman" w:eastAsia="Times New Roman" w:hAnsi="Times New Roman" w:cs="Times New Roman"/>
                <w:b/>
                <w:color w:val="0070C0"/>
                <w:sz w:val="24"/>
                <w:szCs w:val="24"/>
              </w:rPr>
              <w:t>Pravilnici</w:t>
            </w:r>
          </w:p>
        </w:tc>
        <w:tc>
          <w:tcPr>
            <w:tcW w:w="2268" w:type="dxa"/>
            <w:vMerge/>
            <w:tcBorders>
              <w:bottom w:val="single" w:sz="4" w:space="0" w:color="000000"/>
            </w:tcBorders>
            <w:shd w:val="clear" w:color="auto" w:fill="E0C1FF"/>
            <w:tcPrChange w:id="22" w:author="Korisnik" w:date="2021-09-06T01:46:00Z">
              <w:tcPr>
                <w:tcW w:w="2268" w:type="dxa"/>
                <w:vMerge/>
                <w:tcBorders>
                  <w:bottom w:val="single" w:sz="4" w:space="0" w:color="000000"/>
                </w:tcBorders>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p>
        </w:tc>
        <w:tc>
          <w:tcPr>
            <w:tcW w:w="1304" w:type="dxa"/>
            <w:vMerge/>
            <w:tcBorders>
              <w:bottom w:val="single" w:sz="4" w:space="0" w:color="000000"/>
            </w:tcBorders>
            <w:tcPrChange w:id="23" w:author="Korisnik" w:date="2021-09-06T01:46:00Z">
              <w:tcPr>
                <w:tcW w:w="1304" w:type="dxa"/>
                <w:vMerge/>
                <w:tcBorders>
                  <w:bottom w:val="single" w:sz="4" w:space="0" w:color="000000"/>
                </w:tcBorders>
              </w:tcPr>
            </w:tcPrChange>
          </w:tcPr>
          <w:p w:rsidR="00AA0C99" w:rsidRPr="00FF3B64" w:rsidRDefault="00AA0C99" w:rsidP="00604655">
            <w:pPr>
              <w:spacing w:after="0" w:line="360" w:lineRule="auto"/>
              <w:jc w:val="center"/>
              <w:rPr>
                <w:rFonts w:ascii="Times New Roman" w:eastAsia="Times New Roman" w:hAnsi="Times New Roman" w:cs="Times New Roman"/>
                <w:b/>
                <w:sz w:val="24"/>
                <w:szCs w:val="24"/>
              </w:rPr>
            </w:pPr>
          </w:p>
        </w:tc>
      </w:tr>
      <w:tr w:rsidR="00AA0C99" w:rsidRPr="00FF3B64" w:rsidTr="00C00B90">
        <w:tc>
          <w:tcPr>
            <w:tcW w:w="9776" w:type="dxa"/>
            <w:gridSpan w:val="4"/>
            <w:shd w:val="clear" w:color="auto" w:fill="E0C1FF"/>
            <w:vAlign w:val="center"/>
            <w:tcPrChange w:id="24" w:author="Korisnik" w:date="2021-09-06T01:46:00Z">
              <w:tcPr>
                <w:tcW w:w="9776" w:type="dxa"/>
                <w:gridSpan w:val="4"/>
                <w:shd w:val="clear" w:color="auto" w:fill="92D050"/>
                <w:vAlign w:val="center"/>
              </w:tcPr>
            </w:tcPrChange>
          </w:tcPr>
          <w:p w:rsidR="00AA0C99" w:rsidRPr="00FF3B64" w:rsidRDefault="00AA0C99" w:rsidP="00AA0C9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Očekivanja međupredmetnih tema</w:t>
            </w:r>
            <w:r w:rsidRPr="00FF3B64">
              <w:rPr>
                <w:rFonts w:ascii="Times New Roman" w:eastAsia="Times New Roman" w:hAnsi="Times New Roman" w:cs="Times New Roman"/>
                <w:b/>
                <w:sz w:val="24"/>
                <w:szCs w:val="24"/>
              </w:rPr>
              <w:t xml:space="preserve"> </w:t>
            </w:r>
          </w:p>
        </w:tc>
      </w:tr>
      <w:tr w:rsidR="00AA0C99" w:rsidRPr="00BE6E03" w:rsidTr="00604655">
        <w:tc>
          <w:tcPr>
            <w:tcW w:w="9776" w:type="dxa"/>
            <w:gridSpan w:val="4"/>
          </w:tcPr>
          <w:p w:rsidR="00000000" w:rsidRDefault="00AA24A9">
            <w:pPr>
              <w:pStyle w:val="t-8"/>
              <w:shd w:val="clear" w:color="auto" w:fill="FFFFFF"/>
              <w:spacing w:before="0" w:beforeAutospacing="0" w:after="48" w:afterAutospacing="0" w:line="360" w:lineRule="auto"/>
              <w:jc w:val="both"/>
              <w:textAlignment w:val="baseline"/>
              <w:rPr>
                <w:ins w:id="25" w:author="Korisnik" w:date="2021-09-05T18:47:00Z"/>
                <w:color w:val="231F20"/>
                <w:rPrChange w:id="26" w:author="Korisnik" w:date="2021-09-05T19:31:00Z">
                  <w:rPr>
                    <w:ins w:id="27" w:author="Korisnik" w:date="2021-09-05T18:47:00Z"/>
                    <w:color w:val="231F20"/>
                    <w:sz w:val="22"/>
                    <w:szCs w:val="22"/>
                  </w:rPr>
                </w:rPrChange>
              </w:rPr>
              <w:pPrChange w:id="28" w:author="Korisnik" w:date="2021-09-05T19:45:00Z">
                <w:pPr>
                  <w:pStyle w:val="t-8"/>
                  <w:shd w:val="clear" w:color="auto" w:fill="FFFFFF"/>
                  <w:spacing w:before="0" w:beforeAutospacing="0" w:after="48" w:afterAutospacing="0"/>
                  <w:textAlignment w:val="baseline"/>
                </w:pPr>
              </w:pPrChange>
            </w:pPr>
            <w:ins w:id="29" w:author="Korisnik" w:date="2021-09-05T18:47:00Z">
              <w:r w:rsidRPr="00AA24A9">
                <w:rPr>
                  <w:color w:val="231F20"/>
                  <w:rPrChange w:id="30" w:author="Korisnik" w:date="2021-09-05T19:31:00Z">
                    <w:rPr>
                      <w:color w:val="231F20"/>
                      <w:sz w:val="22"/>
                      <w:szCs w:val="22"/>
                    </w:rPr>
                  </w:rPrChange>
                </w:rPr>
                <w:t>osr C.3.2. Prepoznaje važnost odgovornosti pojedinca u društvu.</w:t>
              </w:r>
            </w:ins>
          </w:p>
          <w:p w:rsidR="00000000" w:rsidRDefault="00AA24A9">
            <w:pPr>
              <w:pStyle w:val="t-8"/>
              <w:shd w:val="clear" w:color="auto" w:fill="FFFFFF"/>
              <w:spacing w:before="0" w:beforeAutospacing="0" w:after="48" w:afterAutospacing="0" w:line="360" w:lineRule="auto"/>
              <w:jc w:val="both"/>
              <w:textAlignment w:val="baseline"/>
              <w:rPr>
                <w:ins w:id="31" w:author="Korisnik" w:date="2021-09-05T18:48:00Z"/>
                <w:color w:val="231F20"/>
                <w:rPrChange w:id="32" w:author="Korisnik" w:date="2021-09-05T19:31:00Z">
                  <w:rPr>
                    <w:ins w:id="33" w:author="Korisnik" w:date="2021-09-05T18:48:00Z"/>
                    <w:color w:val="231F20"/>
                    <w:sz w:val="22"/>
                    <w:szCs w:val="22"/>
                  </w:rPr>
                </w:rPrChange>
              </w:rPr>
              <w:pPrChange w:id="34" w:author="Korisnik" w:date="2021-09-05T19:45:00Z">
                <w:pPr>
                  <w:pStyle w:val="t-8"/>
                  <w:shd w:val="clear" w:color="auto" w:fill="FFFFFF"/>
                  <w:spacing w:before="0" w:beforeAutospacing="0" w:after="48" w:afterAutospacing="0"/>
                  <w:textAlignment w:val="baseline"/>
                </w:pPr>
              </w:pPrChange>
            </w:pPr>
            <w:ins w:id="35" w:author="Korisnik" w:date="2021-09-05T18:48:00Z">
              <w:r w:rsidRPr="00AA24A9">
                <w:rPr>
                  <w:color w:val="231F20"/>
                  <w:rPrChange w:id="36" w:author="Korisnik" w:date="2021-09-05T19:31:00Z">
                    <w:rPr>
                      <w:color w:val="231F20"/>
                      <w:sz w:val="22"/>
                      <w:szCs w:val="22"/>
                    </w:rPr>
                  </w:rPrChange>
                </w:rPr>
                <w:t>goo B.3.1. Promiče pravila demokratske zajednice.</w:t>
              </w:r>
            </w:ins>
          </w:p>
          <w:p w:rsidR="00CF3BBF" w:rsidRPr="00CF3BBF" w:rsidRDefault="00AA24A9" w:rsidP="00CF3BBF">
            <w:pPr>
              <w:pStyle w:val="t-8"/>
              <w:shd w:val="clear" w:color="auto" w:fill="FFFFFF"/>
              <w:spacing w:before="0" w:beforeAutospacing="0" w:after="48" w:afterAutospacing="0"/>
              <w:textAlignment w:val="baseline"/>
              <w:rPr>
                <w:ins w:id="37" w:author="Korisnik" w:date="2021-09-05T21:06:00Z"/>
                <w:color w:val="231F20"/>
                <w:rPrChange w:id="38" w:author="Korisnik" w:date="2021-09-05T21:06:00Z">
                  <w:rPr>
                    <w:ins w:id="39" w:author="Korisnik" w:date="2021-09-05T21:06:00Z"/>
                    <w:color w:val="231F20"/>
                    <w:sz w:val="22"/>
                    <w:szCs w:val="22"/>
                  </w:rPr>
                </w:rPrChange>
              </w:rPr>
            </w:pPr>
            <w:ins w:id="40" w:author="Korisnik" w:date="2021-09-05T21:06:00Z">
              <w:r w:rsidRPr="00AA24A9">
                <w:rPr>
                  <w:color w:val="231F20"/>
                  <w:rPrChange w:id="41" w:author="Korisnik" w:date="2021-09-05T21:06:00Z">
                    <w:rPr>
                      <w:color w:val="231F20"/>
                      <w:sz w:val="22"/>
                      <w:szCs w:val="22"/>
                    </w:rPr>
                  </w:rPrChange>
                </w:rPr>
                <w:t>ikt A.3.2. Učenik se samostalno koristi raznim uređajima i programima.</w:t>
              </w:r>
            </w:ins>
          </w:p>
          <w:p w:rsidR="005462F0" w:rsidDel="009A5C15" w:rsidRDefault="005462F0" w:rsidP="00B0376B">
            <w:pPr>
              <w:pStyle w:val="t-8"/>
              <w:shd w:val="clear" w:color="auto" w:fill="FFFFFF"/>
              <w:spacing w:before="0" w:beforeAutospacing="0" w:after="48" w:afterAutospacing="0"/>
              <w:textAlignment w:val="baseline"/>
              <w:rPr>
                <w:del w:id="42" w:author="Korisnik" w:date="2021-09-05T18:53:00Z"/>
                <w:color w:val="231F20"/>
                <w:sz w:val="22"/>
                <w:szCs w:val="22"/>
              </w:rPr>
            </w:pPr>
          </w:p>
          <w:p w:rsidR="00AA0C99" w:rsidRPr="00BE6E03" w:rsidRDefault="00AA0C99" w:rsidP="00604655">
            <w:pPr>
              <w:spacing w:after="0" w:line="360" w:lineRule="auto"/>
              <w:textAlignment w:val="baseline"/>
              <w:rPr>
                <w:rFonts w:asciiTheme="minorHAnsi" w:eastAsia="Times New Roman" w:hAnsiTheme="minorHAnsi" w:cstheme="minorHAnsi"/>
                <w:sz w:val="18"/>
                <w:szCs w:val="20"/>
              </w:rPr>
            </w:pPr>
          </w:p>
        </w:tc>
      </w:tr>
      <w:tr w:rsidR="00AA0C99" w:rsidRPr="00FF3B64" w:rsidTr="00C00B90">
        <w:tc>
          <w:tcPr>
            <w:tcW w:w="2525" w:type="dxa"/>
            <w:shd w:val="clear" w:color="auto" w:fill="E0C1FF"/>
            <w:tcPrChange w:id="43" w:author="Korisnik" w:date="2021-09-06T01:46:00Z">
              <w:tcPr>
                <w:tcW w:w="2525" w:type="dxa"/>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bookmarkStart w:id="44" w:name="_GoBack" w:colFirst="0" w:colLast="0"/>
            <w:r w:rsidRPr="00FF3B64">
              <w:rPr>
                <w:rFonts w:ascii="Times New Roman" w:eastAsia="Times New Roman" w:hAnsi="Times New Roman" w:cs="Times New Roman"/>
                <w:b/>
                <w:sz w:val="24"/>
                <w:szCs w:val="24"/>
              </w:rPr>
              <w:t>Ključni pojmovi:</w:t>
            </w:r>
          </w:p>
        </w:tc>
        <w:tc>
          <w:tcPr>
            <w:tcW w:w="7251" w:type="dxa"/>
            <w:gridSpan w:val="3"/>
            <w:tcPrChange w:id="45" w:author="Korisnik" w:date="2021-09-06T01:46:00Z">
              <w:tcPr>
                <w:tcW w:w="7251" w:type="dxa"/>
                <w:gridSpan w:val="3"/>
              </w:tcPr>
            </w:tcPrChange>
          </w:tcPr>
          <w:p w:rsidR="00AA0C99" w:rsidRPr="00FF3B64" w:rsidRDefault="0071357E" w:rsidP="00F170EF">
            <w:pPr>
              <w:spacing w:after="0" w:line="360" w:lineRule="auto"/>
              <w:rPr>
                <w:rFonts w:ascii="Times New Roman" w:eastAsia="Times New Roman" w:hAnsi="Times New Roman" w:cs="Times New Roman"/>
                <w:sz w:val="24"/>
                <w:szCs w:val="24"/>
              </w:rPr>
            </w:pPr>
            <w:ins w:id="46" w:author="Korisnik" w:date="2021-09-05T18:53:00Z">
              <w:r>
                <w:rPr>
                  <w:rFonts w:ascii="Times New Roman" w:eastAsia="Times New Roman" w:hAnsi="Times New Roman" w:cs="Times New Roman"/>
                  <w:sz w:val="24"/>
                  <w:szCs w:val="24"/>
                </w:rPr>
                <w:t>p</w:t>
              </w:r>
            </w:ins>
            <w:del w:id="47" w:author="Korisnik" w:date="2021-09-05T18:53:00Z">
              <w:r w:rsidR="00524139" w:rsidDel="0071357E">
                <w:rPr>
                  <w:rFonts w:ascii="Times New Roman" w:eastAsia="Times New Roman" w:hAnsi="Times New Roman" w:cs="Times New Roman"/>
                  <w:sz w:val="24"/>
                  <w:szCs w:val="24"/>
                </w:rPr>
                <w:delText>P</w:delText>
              </w:r>
            </w:del>
            <w:r w:rsidR="00524139">
              <w:rPr>
                <w:rFonts w:ascii="Times New Roman" w:eastAsia="Times New Roman" w:hAnsi="Times New Roman" w:cs="Times New Roman"/>
                <w:sz w:val="24"/>
                <w:szCs w:val="24"/>
              </w:rPr>
              <w:t xml:space="preserve">ravilnici, </w:t>
            </w:r>
            <w:ins w:id="48" w:author="Korisnik" w:date="2021-09-05T18:53:00Z">
              <w:r>
                <w:rPr>
                  <w:rFonts w:ascii="Times New Roman" w:eastAsia="Times New Roman" w:hAnsi="Times New Roman" w:cs="Times New Roman"/>
                  <w:sz w:val="24"/>
                  <w:szCs w:val="24"/>
                </w:rPr>
                <w:t>k</w:t>
              </w:r>
            </w:ins>
            <w:del w:id="49" w:author="Korisnik" w:date="2021-09-05T18:53:00Z">
              <w:r w:rsidR="00524139" w:rsidDel="0071357E">
                <w:rPr>
                  <w:rFonts w:ascii="Times New Roman" w:eastAsia="Times New Roman" w:hAnsi="Times New Roman" w:cs="Times New Roman"/>
                  <w:sz w:val="24"/>
                  <w:szCs w:val="24"/>
                </w:rPr>
                <w:delText>K</w:delText>
              </w:r>
            </w:del>
            <w:r w:rsidR="00524139">
              <w:rPr>
                <w:rFonts w:ascii="Times New Roman" w:eastAsia="Times New Roman" w:hAnsi="Times New Roman" w:cs="Times New Roman"/>
                <w:sz w:val="24"/>
                <w:szCs w:val="24"/>
              </w:rPr>
              <w:t xml:space="preserve">ućni red, </w:t>
            </w:r>
            <w:ins w:id="50" w:author="Korisnik" w:date="2021-09-05T18:53:00Z">
              <w:r>
                <w:rPr>
                  <w:rFonts w:ascii="Times New Roman" w:eastAsia="Times New Roman" w:hAnsi="Times New Roman" w:cs="Times New Roman"/>
                  <w:sz w:val="24"/>
                  <w:szCs w:val="24"/>
                </w:rPr>
                <w:t>v</w:t>
              </w:r>
            </w:ins>
            <w:del w:id="51" w:author="Korisnik" w:date="2021-09-05T18:53:00Z">
              <w:r w:rsidR="00524139" w:rsidDel="0071357E">
                <w:rPr>
                  <w:rFonts w:ascii="Times New Roman" w:eastAsia="Times New Roman" w:hAnsi="Times New Roman" w:cs="Times New Roman"/>
                  <w:sz w:val="24"/>
                  <w:szCs w:val="24"/>
                </w:rPr>
                <w:delText>V</w:delText>
              </w:r>
            </w:del>
            <w:r w:rsidR="00524139">
              <w:rPr>
                <w:rFonts w:ascii="Times New Roman" w:eastAsia="Times New Roman" w:hAnsi="Times New Roman" w:cs="Times New Roman"/>
                <w:sz w:val="24"/>
                <w:szCs w:val="24"/>
              </w:rPr>
              <w:t xml:space="preserve">rednovanje i ocjenjivanje, </w:t>
            </w:r>
            <w:ins w:id="52" w:author="Korisnik" w:date="2021-09-05T18:53:00Z">
              <w:r>
                <w:rPr>
                  <w:rFonts w:ascii="Times New Roman" w:eastAsia="Times New Roman" w:hAnsi="Times New Roman" w:cs="Times New Roman"/>
                  <w:sz w:val="24"/>
                  <w:szCs w:val="24"/>
                </w:rPr>
                <w:t>p</w:t>
              </w:r>
            </w:ins>
            <w:del w:id="53" w:author="Korisnik" w:date="2021-09-05T18:53:00Z">
              <w:r w:rsidR="00524139" w:rsidDel="0071357E">
                <w:rPr>
                  <w:rFonts w:ascii="Times New Roman" w:eastAsia="Times New Roman" w:hAnsi="Times New Roman" w:cs="Times New Roman"/>
                  <w:sz w:val="24"/>
                  <w:szCs w:val="24"/>
                </w:rPr>
                <w:delText>P</w:delText>
              </w:r>
            </w:del>
            <w:r w:rsidR="00524139">
              <w:rPr>
                <w:rFonts w:ascii="Times New Roman" w:eastAsia="Times New Roman" w:hAnsi="Times New Roman" w:cs="Times New Roman"/>
                <w:sz w:val="24"/>
                <w:szCs w:val="24"/>
              </w:rPr>
              <w:t xml:space="preserve">edagoške mjere </w:t>
            </w:r>
          </w:p>
        </w:tc>
      </w:tr>
      <w:tr w:rsidR="00AA0C99" w:rsidRPr="00FF3B64" w:rsidTr="00C00B90">
        <w:tc>
          <w:tcPr>
            <w:tcW w:w="2525" w:type="dxa"/>
            <w:tcBorders>
              <w:bottom w:val="single" w:sz="4" w:space="0" w:color="000000"/>
            </w:tcBorders>
            <w:shd w:val="clear" w:color="auto" w:fill="E0C1FF"/>
            <w:tcPrChange w:id="54" w:author="Korisnik" w:date="2021-09-06T01:46:00Z">
              <w:tcPr>
                <w:tcW w:w="2525" w:type="dxa"/>
                <w:tcBorders>
                  <w:bottom w:val="single" w:sz="4" w:space="0" w:color="000000"/>
                </w:tcBorders>
                <w:shd w:val="clear" w:color="auto" w:fill="92D050"/>
              </w:tcPr>
            </w:tcPrChange>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Potrebno pripremiti:</w:t>
            </w:r>
          </w:p>
        </w:tc>
        <w:tc>
          <w:tcPr>
            <w:tcW w:w="7251" w:type="dxa"/>
            <w:gridSpan w:val="3"/>
            <w:tcBorders>
              <w:bottom w:val="single" w:sz="4" w:space="0" w:color="000000"/>
            </w:tcBorders>
            <w:tcPrChange w:id="55" w:author="Korisnik" w:date="2021-09-06T01:46:00Z">
              <w:tcPr>
                <w:tcW w:w="7251" w:type="dxa"/>
                <w:gridSpan w:val="3"/>
                <w:tcBorders>
                  <w:bottom w:val="single" w:sz="4" w:space="0" w:color="000000"/>
                </w:tcBorders>
              </w:tcPr>
            </w:tcPrChange>
          </w:tcPr>
          <w:p w:rsidR="00AA0C99" w:rsidRPr="00FF3B64" w:rsidRDefault="00524139" w:rsidP="0004277A">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kreda, PPT (sažetak iz </w:t>
            </w:r>
            <w:ins w:id="56" w:author="Korisnik" w:date="2021-09-05T22:29:00Z">
              <w:r w:rsidR="00C751B8">
                <w:rPr>
                  <w:rFonts w:ascii="Times New Roman" w:eastAsia="Times New Roman" w:hAnsi="Times New Roman" w:cs="Times New Roman"/>
                  <w:sz w:val="24"/>
                  <w:szCs w:val="24"/>
                </w:rPr>
                <w:t>P</w:t>
              </w:r>
            </w:ins>
            <w:del w:id="57" w:author="Korisnik" w:date="2021-09-05T22:29:00Z">
              <w:r w:rsidDel="00C751B8">
                <w:rPr>
                  <w:rFonts w:ascii="Times New Roman" w:eastAsia="Times New Roman" w:hAnsi="Times New Roman" w:cs="Times New Roman"/>
                  <w:sz w:val="24"/>
                  <w:szCs w:val="24"/>
                </w:rPr>
                <w:delText>p</w:delText>
              </w:r>
            </w:del>
            <w:r>
              <w:rPr>
                <w:rFonts w:ascii="Times New Roman" w:eastAsia="Times New Roman" w:hAnsi="Times New Roman" w:cs="Times New Roman"/>
                <w:sz w:val="24"/>
                <w:szCs w:val="24"/>
              </w:rPr>
              <w:t>ravilnika o kućnom redu,</w:t>
            </w:r>
            <w:ins w:id="58" w:author="Korisnik" w:date="2021-09-05T22:29:00Z">
              <w:r w:rsidR="00C751B8">
                <w:rPr>
                  <w:rFonts w:ascii="Times New Roman" w:eastAsia="Times New Roman" w:hAnsi="Times New Roman" w:cs="Times New Roman"/>
                  <w:sz w:val="24"/>
                  <w:szCs w:val="24"/>
                </w:rPr>
                <w:t xml:space="preserve"> Pravilnika o</w:t>
              </w:r>
            </w:ins>
            <w:r>
              <w:rPr>
                <w:rFonts w:ascii="Times New Roman" w:eastAsia="Times New Roman" w:hAnsi="Times New Roman" w:cs="Times New Roman"/>
                <w:sz w:val="24"/>
                <w:szCs w:val="24"/>
              </w:rPr>
              <w:t xml:space="preserve"> </w:t>
            </w:r>
            <w:r w:rsidRPr="00524139">
              <w:rPr>
                <w:rFonts w:ascii="Times New Roman" w:eastAsia="Times New Roman" w:hAnsi="Times New Roman" w:cs="Times New Roman"/>
                <w:sz w:val="24"/>
                <w:szCs w:val="24"/>
              </w:rPr>
              <w:t>kriterijima za izricanje pedagoških mjera</w:t>
            </w:r>
            <w:r>
              <w:rPr>
                <w:rFonts w:ascii="Times New Roman" w:eastAsia="Times New Roman" w:hAnsi="Times New Roman" w:cs="Times New Roman"/>
                <w:sz w:val="24"/>
                <w:szCs w:val="24"/>
              </w:rPr>
              <w:t xml:space="preserve"> i </w:t>
            </w:r>
            <w:ins w:id="59" w:author="Korisnik" w:date="2021-09-05T22:30:00Z">
              <w:r w:rsidR="00C751B8">
                <w:rPr>
                  <w:rFonts w:ascii="Times New Roman" w:eastAsia="Times New Roman" w:hAnsi="Times New Roman" w:cs="Times New Roman"/>
                  <w:sz w:val="24"/>
                  <w:szCs w:val="24"/>
                </w:rPr>
                <w:t>P</w:t>
              </w:r>
            </w:ins>
            <w:del w:id="60" w:author="Korisnik" w:date="2021-09-05T22:30:00Z">
              <w:r w:rsidDel="00C751B8">
                <w:rPr>
                  <w:rFonts w:ascii="Times New Roman" w:eastAsia="Times New Roman" w:hAnsi="Times New Roman" w:cs="Times New Roman"/>
                  <w:sz w:val="24"/>
                  <w:szCs w:val="24"/>
                </w:rPr>
                <w:delText>p</w:delText>
              </w:r>
            </w:del>
            <w:r>
              <w:rPr>
                <w:rFonts w:ascii="Times New Roman" w:eastAsia="Times New Roman" w:hAnsi="Times New Roman" w:cs="Times New Roman"/>
                <w:sz w:val="24"/>
                <w:szCs w:val="24"/>
              </w:rPr>
              <w:t xml:space="preserve">ravilnika o </w:t>
            </w:r>
            <w:r w:rsidRPr="00524139">
              <w:rPr>
                <w:rFonts w:ascii="Times New Roman" w:eastAsia="Times New Roman" w:hAnsi="Times New Roman" w:cs="Times New Roman"/>
                <w:sz w:val="24"/>
                <w:szCs w:val="24"/>
              </w:rPr>
              <w:t>načinima, postupcima i elementima vrednovanja uče</w:t>
            </w:r>
            <w:r w:rsidR="00285FDE">
              <w:rPr>
                <w:rFonts w:ascii="Times New Roman" w:eastAsia="Times New Roman" w:hAnsi="Times New Roman" w:cs="Times New Roman"/>
                <w:sz w:val="24"/>
                <w:szCs w:val="24"/>
              </w:rPr>
              <w:t>nika u osnovnoj i srednjoj školi)</w:t>
            </w:r>
            <w:ins w:id="61" w:author="Korisnik" w:date="2021-09-05T17:29:00Z">
              <w:r w:rsidR="00936FB8">
                <w:rPr>
                  <w:rFonts w:ascii="Times New Roman" w:eastAsia="Times New Roman" w:hAnsi="Times New Roman" w:cs="Times New Roman"/>
                  <w:sz w:val="24"/>
                  <w:szCs w:val="24"/>
                </w:rPr>
                <w:t>, papir s popisom učenik</w:t>
              </w:r>
            </w:ins>
            <w:ins w:id="62" w:author="Korisnik" w:date="2021-09-05T17:30:00Z">
              <w:r w:rsidR="00936FB8">
                <w:rPr>
                  <w:rFonts w:ascii="Times New Roman" w:eastAsia="Times New Roman" w:hAnsi="Times New Roman" w:cs="Times New Roman"/>
                  <w:sz w:val="24"/>
                  <w:szCs w:val="24"/>
                </w:rPr>
                <w:t>a</w:t>
              </w:r>
            </w:ins>
            <w:ins w:id="63" w:author="Korisnik" w:date="2021-09-05T17:29:00Z">
              <w:r w:rsidR="00936FB8">
                <w:rPr>
                  <w:rFonts w:ascii="Times New Roman" w:eastAsia="Times New Roman" w:hAnsi="Times New Roman" w:cs="Times New Roman"/>
                  <w:sz w:val="24"/>
                  <w:szCs w:val="24"/>
                </w:rPr>
                <w:t xml:space="preserve"> u razredu</w:t>
              </w:r>
              <w:r w:rsidR="0071357E">
                <w:rPr>
                  <w:rFonts w:ascii="Times New Roman" w:eastAsia="Times New Roman" w:hAnsi="Times New Roman" w:cs="Times New Roman"/>
                  <w:sz w:val="24"/>
                  <w:szCs w:val="24"/>
                </w:rPr>
                <w:t>, m</w:t>
              </w:r>
            </w:ins>
            <w:ins w:id="64" w:author="Korisnik" w:date="2021-09-05T17:58:00Z">
              <w:r w:rsidR="003F3103">
                <w:rPr>
                  <w:rFonts w:ascii="Times New Roman" w:eastAsia="Times New Roman" w:hAnsi="Times New Roman" w:cs="Times New Roman"/>
                  <w:sz w:val="24"/>
                  <w:szCs w:val="24"/>
                </w:rPr>
                <w:t xml:space="preserve">edalja izrađena od kartona, papira i debljeg konca na kojoj piše </w:t>
              </w:r>
            </w:ins>
            <w:ins w:id="65" w:author="Korisnik" w:date="2021-09-05T17:59:00Z">
              <w:r w:rsidR="003F3103">
                <w:rPr>
                  <w:rFonts w:ascii="Times New Roman" w:eastAsia="Times New Roman" w:hAnsi="Times New Roman" w:cs="Times New Roman"/>
                  <w:sz w:val="24"/>
                  <w:szCs w:val="24"/>
                </w:rPr>
                <w:t>„RAZREDNI PRAVNIK“</w:t>
              </w:r>
            </w:ins>
          </w:p>
        </w:tc>
      </w:tr>
      <w:tr w:rsidR="00AA0C99" w:rsidRPr="00FF3B64" w:rsidTr="00C00B90">
        <w:tc>
          <w:tcPr>
            <w:tcW w:w="9776" w:type="dxa"/>
            <w:gridSpan w:val="4"/>
            <w:shd w:val="clear" w:color="auto" w:fill="E0C1FF"/>
            <w:tcPrChange w:id="66" w:author="Korisnik" w:date="2021-09-06T01:46:00Z">
              <w:tcPr>
                <w:tcW w:w="9776" w:type="dxa"/>
                <w:gridSpan w:val="4"/>
                <w:shd w:val="clear" w:color="auto" w:fill="92D050"/>
              </w:tcPr>
            </w:tcPrChange>
          </w:tcPr>
          <w:p w:rsidR="00AA0C99" w:rsidRPr="00FF3B64" w:rsidRDefault="00AA0C99" w:rsidP="00604655">
            <w:pPr>
              <w:spacing w:after="0" w:line="360" w:lineRule="auto"/>
              <w:jc w:val="center"/>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Prijedlog prikaza tijeka sata i aktivnosti učenika</w:t>
            </w:r>
          </w:p>
        </w:tc>
      </w:tr>
      <w:bookmarkEnd w:id="44"/>
      <w:tr w:rsidR="00AA0C99" w:rsidRPr="00C24BAF" w:rsidTr="00604655">
        <w:tc>
          <w:tcPr>
            <w:tcW w:w="9776" w:type="dxa"/>
            <w:gridSpan w:val="4"/>
            <w:tcBorders>
              <w:bottom w:val="single" w:sz="4" w:space="0" w:color="000000"/>
            </w:tcBorders>
          </w:tcPr>
          <w:p w:rsidR="00BB3B07" w:rsidRDefault="00BB3B07" w:rsidP="00BB3B07">
            <w:pPr>
              <w:spacing w:after="0" w:line="360" w:lineRule="auto"/>
              <w:rPr>
                <w:ins w:id="67" w:author="sk-mpovalec" w:date="2021-09-06T13:54:00Z"/>
                <w:rFonts w:ascii="Times New Roman" w:eastAsia="Times New Roman" w:hAnsi="Times New Roman" w:cs="Times New Roman"/>
                <w:b/>
                <w:bCs/>
                <w:sz w:val="24"/>
                <w:szCs w:val="24"/>
              </w:rPr>
            </w:pPr>
            <w:ins w:id="68" w:author="sk-mpovalec" w:date="2021-09-06T13:54:00Z">
              <w:r>
                <w:rPr>
                  <w:rFonts w:ascii="Times New Roman" w:eastAsia="Times New Roman" w:hAnsi="Times New Roman" w:cs="Times New Roman"/>
                  <w:b/>
                  <w:bCs/>
                  <w:sz w:val="24"/>
                  <w:szCs w:val="24"/>
                </w:rPr>
                <w:t xml:space="preserve">Uvodni dio </w:t>
              </w:r>
            </w:ins>
          </w:p>
          <w:p w:rsidR="00BB3B07" w:rsidRDefault="00BB3B07" w:rsidP="00BB3B07">
            <w:pPr>
              <w:spacing w:after="0" w:line="360" w:lineRule="auto"/>
              <w:rPr>
                <w:ins w:id="69" w:author="sk-mpovalec" w:date="2021-09-06T13:54:00Z"/>
                <w:rFonts w:ascii="Times New Roman" w:eastAsia="Times New Roman" w:hAnsi="Times New Roman" w:cs="Times New Roman"/>
                <w:bCs/>
                <w:sz w:val="24"/>
                <w:szCs w:val="24"/>
              </w:rPr>
            </w:pPr>
            <w:ins w:id="70" w:author="sk-mpovalec" w:date="2021-09-06T13:54:00Z">
              <w:r w:rsidRPr="004612F5">
                <w:rPr>
                  <w:rFonts w:ascii="Times New Roman" w:eastAsia="Times New Roman" w:hAnsi="Times New Roman" w:cs="Times New Roman"/>
                  <w:bCs/>
                  <w:sz w:val="24"/>
                  <w:szCs w:val="24"/>
                </w:rPr>
                <w:t>U uvodnom dijelu razrednik</w:t>
              </w:r>
              <w:r>
                <w:rPr>
                  <w:rFonts w:ascii="Times New Roman" w:eastAsia="Times New Roman" w:hAnsi="Times New Roman" w:cs="Times New Roman"/>
                  <w:bCs/>
                  <w:sz w:val="24"/>
                  <w:szCs w:val="24"/>
                </w:rPr>
                <w:t xml:space="preserve">/razrednica </w:t>
              </w:r>
              <w:r w:rsidRPr="004612F5">
                <w:rPr>
                  <w:rFonts w:ascii="Times New Roman" w:eastAsia="Times New Roman" w:hAnsi="Times New Roman" w:cs="Times New Roman"/>
                  <w:bCs/>
                  <w:sz w:val="24"/>
                  <w:szCs w:val="24"/>
                </w:rPr>
                <w:t>objašnjava da je cilj današnjeg s</w:t>
              </w:r>
              <w:r>
                <w:rPr>
                  <w:rFonts w:ascii="Times New Roman" w:eastAsia="Times New Roman" w:hAnsi="Times New Roman" w:cs="Times New Roman"/>
                  <w:bCs/>
                  <w:sz w:val="24"/>
                  <w:szCs w:val="24"/>
                </w:rPr>
                <w:t>ata upoznati učenike s pravilnicima, odnosno, dužnostima i pravima učenika te da će kroz igru zajednički otkriti važne pojmove vezane uz pravilnike.</w:t>
              </w:r>
            </w:ins>
          </w:p>
          <w:p w:rsidR="00BB3B07" w:rsidRDefault="00BB3B07" w:rsidP="00BB3B07">
            <w:pPr>
              <w:spacing w:after="0" w:line="360" w:lineRule="auto"/>
              <w:rPr>
                <w:ins w:id="71" w:author="sk-mpovalec" w:date="2021-09-06T13:54:00Z"/>
                <w:rFonts w:ascii="Times New Roman" w:eastAsia="Times New Roman" w:hAnsi="Times New Roman" w:cs="Times New Roman"/>
                <w:bCs/>
                <w:sz w:val="24"/>
                <w:szCs w:val="24"/>
              </w:rPr>
            </w:pPr>
          </w:p>
          <w:p w:rsidR="00BB3B07" w:rsidRDefault="00BB3B07" w:rsidP="00BB3B07">
            <w:pPr>
              <w:spacing w:after="0" w:line="360" w:lineRule="auto"/>
              <w:rPr>
                <w:ins w:id="72" w:author="sk-mpovalec" w:date="2021-09-06T13:54:00Z"/>
                <w:rFonts w:ascii="Times New Roman" w:eastAsia="Times New Roman" w:hAnsi="Times New Roman" w:cs="Times New Roman"/>
                <w:b/>
                <w:bCs/>
                <w:sz w:val="24"/>
                <w:szCs w:val="24"/>
              </w:rPr>
            </w:pPr>
            <w:ins w:id="73" w:author="sk-mpovalec" w:date="2021-09-06T13:54:00Z">
              <w:r>
                <w:rPr>
                  <w:rFonts w:ascii="Times New Roman" w:eastAsia="Times New Roman" w:hAnsi="Times New Roman" w:cs="Times New Roman"/>
                  <w:b/>
                  <w:bCs/>
                  <w:sz w:val="24"/>
                  <w:szCs w:val="24"/>
                </w:rPr>
                <w:t xml:space="preserve">Središnji dio </w:t>
              </w:r>
            </w:ins>
          </w:p>
          <w:p w:rsidR="00BB3B07" w:rsidRDefault="00BB3B07" w:rsidP="00BB3B07">
            <w:pPr>
              <w:spacing w:after="0" w:line="360" w:lineRule="auto"/>
              <w:rPr>
                <w:ins w:id="74" w:author="sk-mpovalec" w:date="2021-09-06T13:54:00Z"/>
                <w:rFonts w:ascii="Times New Roman" w:eastAsia="Times New Roman" w:hAnsi="Times New Roman" w:cs="Times New Roman"/>
                <w:bCs/>
                <w:sz w:val="24"/>
                <w:szCs w:val="24"/>
              </w:rPr>
            </w:pPr>
            <w:ins w:id="75" w:author="sk-mpovalec" w:date="2021-09-06T13:54:00Z">
              <w:r w:rsidRPr="00AD2D54">
                <w:rPr>
                  <w:rFonts w:ascii="Times New Roman" w:eastAsia="Times New Roman" w:hAnsi="Times New Roman" w:cs="Times New Roman"/>
                  <w:bCs/>
                  <w:sz w:val="24"/>
                  <w:szCs w:val="24"/>
                </w:rPr>
                <w:t>Razrednik</w:t>
              </w:r>
              <w:r>
                <w:rPr>
                  <w:rFonts w:ascii="Times New Roman" w:eastAsia="Times New Roman" w:hAnsi="Times New Roman" w:cs="Times New Roman"/>
                  <w:bCs/>
                  <w:sz w:val="24"/>
                  <w:szCs w:val="24"/>
                </w:rPr>
                <w:t>/razrednica</w:t>
              </w:r>
              <w:r w:rsidRPr="00AD2D54">
                <w:rPr>
                  <w:rFonts w:ascii="Times New Roman" w:eastAsia="Times New Roman" w:hAnsi="Times New Roman" w:cs="Times New Roman"/>
                  <w:bCs/>
                  <w:sz w:val="24"/>
                  <w:szCs w:val="24"/>
                </w:rPr>
                <w:t xml:space="preserve"> priprema PPT te čita pravila igre (Prilog 1)</w:t>
              </w:r>
              <w:r>
                <w:rPr>
                  <w:rFonts w:ascii="Times New Roman" w:eastAsia="Times New Roman" w:hAnsi="Times New Roman" w:cs="Times New Roman"/>
                  <w:bCs/>
                  <w:sz w:val="24"/>
                  <w:szCs w:val="24"/>
                </w:rPr>
                <w:t xml:space="preserve">. </w:t>
              </w:r>
            </w:ins>
          </w:p>
          <w:p w:rsidR="00BB3B07" w:rsidRDefault="00BB3B07" w:rsidP="00BB3B07">
            <w:pPr>
              <w:spacing w:after="0" w:line="360" w:lineRule="auto"/>
              <w:rPr>
                <w:ins w:id="76" w:author="sk-mpovalec" w:date="2021-09-06T13:54:00Z"/>
                <w:rFonts w:ascii="Times New Roman" w:eastAsia="Times New Roman" w:hAnsi="Times New Roman" w:cs="Times New Roman"/>
                <w:bCs/>
                <w:sz w:val="24"/>
                <w:szCs w:val="24"/>
              </w:rPr>
            </w:pPr>
            <w:ins w:id="77" w:author="sk-mpovalec" w:date="2021-09-06T13:54:00Z">
              <w:r>
                <w:rPr>
                  <w:rFonts w:ascii="Times New Roman" w:eastAsia="Times New Roman" w:hAnsi="Times New Roman" w:cs="Times New Roman"/>
                  <w:bCs/>
                  <w:sz w:val="24"/>
                  <w:szCs w:val="24"/>
                </w:rPr>
                <w:t xml:space="preserve">Učeniku/učenici asistentu daje popis učenika te se on/ona priprema za rad. </w:t>
              </w:r>
            </w:ins>
          </w:p>
          <w:p w:rsidR="00BB3B07" w:rsidRDefault="00BB3B07" w:rsidP="00BB3B07">
            <w:pPr>
              <w:spacing w:after="0" w:line="360" w:lineRule="auto"/>
              <w:rPr>
                <w:ins w:id="78" w:author="sk-mpovalec" w:date="2021-09-06T13:54:00Z"/>
                <w:rFonts w:ascii="Times New Roman" w:eastAsia="Times New Roman" w:hAnsi="Times New Roman" w:cs="Times New Roman"/>
                <w:bCs/>
                <w:sz w:val="24"/>
                <w:szCs w:val="24"/>
              </w:rPr>
            </w:pPr>
            <w:ins w:id="79" w:author="sk-mpovalec" w:date="2021-09-06T13:54:00Z">
              <w:r>
                <w:rPr>
                  <w:rFonts w:ascii="Times New Roman" w:eastAsia="Times New Roman" w:hAnsi="Times New Roman" w:cs="Times New Roman"/>
                  <w:bCs/>
                  <w:sz w:val="24"/>
                  <w:szCs w:val="24"/>
                </w:rPr>
                <w:t xml:space="preserve">Razrednik/razrednica na ploču crta kvadratiće koji svojim brojem odgovaraju broju slova u traženim pojmovima, a svaki niz kvadratića označava rednim brojem (Prilog 4). </w:t>
              </w:r>
            </w:ins>
          </w:p>
          <w:p w:rsidR="00BB3B07" w:rsidRDefault="00BB3B07" w:rsidP="00BB3B07">
            <w:pPr>
              <w:spacing w:after="0" w:line="360" w:lineRule="auto"/>
              <w:rPr>
                <w:ins w:id="80" w:author="sk-mpovalec" w:date="2021-09-06T13:54:00Z"/>
                <w:rFonts w:ascii="Times New Roman" w:eastAsia="Times New Roman" w:hAnsi="Times New Roman" w:cs="Times New Roman"/>
                <w:bCs/>
                <w:sz w:val="24"/>
                <w:szCs w:val="24"/>
              </w:rPr>
            </w:pPr>
            <w:ins w:id="81" w:author="sk-mpovalec" w:date="2021-09-06T13:54:00Z">
              <w:r>
                <w:rPr>
                  <w:rFonts w:ascii="Times New Roman" w:eastAsia="Times New Roman" w:hAnsi="Times New Roman" w:cs="Times New Roman"/>
                  <w:bCs/>
                  <w:sz w:val="24"/>
                  <w:szCs w:val="24"/>
                </w:rPr>
                <w:t>S PPT-a prezentira sažetke pravilnika iz kojih je izostavljen traženi pojam vezan uz  navedeni pravilnik (traženi pojam u prezentaciji može biti zamijenjen rednim brojem pojma koji odgovara praznim kvadratićima na ploči). Ako učenik/učenica ponudi točan odgovor, razrednik/razrednica je svejedno dužan prezentirati pravilnik do kraja.</w:t>
              </w:r>
            </w:ins>
          </w:p>
          <w:p w:rsidR="00BB3B07" w:rsidRDefault="00BB3B07" w:rsidP="00BB3B07">
            <w:pPr>
              <w:spacing w:after="0" w:line="360" w:lineRule="auto"/>
              <w:rPr>
                <w:ins w:id="82" w:author="sk-mpovalec" w:date="2021-09-06T13:54:00Z"/>
                <w:rFonts w:ascii="Times New Roman" w:eastAsia="Times New Roman" w:hAnsi="Times New Roman" w:cs="Times New Roman"/>
                <w:bCs/>
                <w:sz w:val="24"/>
                <w:szCs w:val="24"/>
              </w:rPr>
            </w:pPr>
            <w:ins w:id="83" w:author="sk-mpovalec" w:date="2021-09-06T13:54:00Z">
              <w:r>
                <w:rPr>
                  <w:rFonts w:ascii="Times New Roman" w:eastAsia="Times New Roman" w:hAnsi="Times New Roman" w:cs="Times New Roman"/>
                  <w:bCs/>
                  <w:sz w:val="24"/>
                  <w:szCs w:val="24"/>
                </w:rPr>
                <w:t>Predloženi pojmovi (Prilog 2).</w:t>
              </w:r>
            </w:ins>
          </w:p>
          <w:p w:rsidR="00BB3B07" w:rsidRDefault="00BB3B07" w:rsidP="00BB3B07">
            <w:pPr>
              <w:rPr>
                <w:ins w:id="84" w:author="sk-mpovalec" w:date="2021-09-06T13:54:00Z"/>
                <w:b/>
              </w:rPr>
            </w:pPr>
            <w:ins w:id="85" w:author="sk-mpovalec" w:date="2021-09-06T13:54:00Z">
              <w:r w:rsidRPr="00AD2D54">
                <w:rPr>
                  <w:rFonts w:ascii="Times New Roman" w:hAnsi="Times New Roman" w:cs="Times New Roman"/>
                  <w:b/>
                  <w:sz w:val="24"/>
                  <w:szCs w:val="24"/>
                </w:rPr>
                <w:lastRenderedPageBreak/>
                <w:t xml:space="preserve">Završni dio </w:t>
              </w:r>
            </w:ins>
          </w:p>
          <w:p w:rsidR="00BB3B07" w:rsidRDefault="00BB3B07" w:rsidP="00BB3B07">
            <w:pPr>
              <w:spacing w:line="360" w:lineRule="auto"/>
              <w:rPr>
                <w:ins w:id="86" w:author="sk-mpovalec" w:date="2021-09-06T13:54:00Z"/>
              </w:rPr>
            </w:pPr>
            <w:ins w:id="87" w:author="sk-mpovalec" w:date="2021-09-06T13:54:00Z">
              <w:r w:rsidRPr="00AD2D54">
                <w:rPr>
                  <w:rFonts w:ascii="Times New Roman" w:hAnsi="Times New Roman" w:cs="Times New Roman"/>
                  <w:sz w:val="24"/>
                  <w:szCs w:val="24"/>
                </w:rPr>
                <w:t>Po završetku</w:t>
              </w:r>
              <w:r>
                <w:rPr>
                  <w:rFonts w:ascii="Times New Roman" w:hAnsi="Times New Roman" w:cs="Times New Roman"/>
                  <w:sz w:val="24"/>
                  <w:szCs w:val="24"/>
                </w:rPr>
                <w:t xml:space="preserve"> igre i</w:t>
              </w:r>
              <w:r w:rsidRPr="00AD2D54">
                <w:rPr>
                  <w:rFonts w:ascii="Times New Roman" w:hAnsi="Times New Roman" w:cs="Times New Roman"/>
                  <w:sz w:val="24"/>
                  <w:szCs w:val="24"/>
                </w:rPr>
                <w:t xml:space="preserve"> prezentiranja pravilnika, </w:t>
              </w:r>
              <w:r>
                <w:rPr>
                  <w:rFonts w:ascii="Times New Roman" w:hAnsi="Times New Roman" w:cs="Times New Roman"/>
                  <w:sz w:val="24"/>
                  <w:szCs w:val="24"/>
                </w:rPr>
                <w:t xml:space="preserve">asistent iznosi konačne rezultate igre te proglašava pobjednika/pobjednicu. Razrednik/razrednica pobjedniku/pobjednici igre dodjeljuje medalju „RAZREDNI PRAVNIK”. </w:t>
              </w:r>
            </w:ins>
          </w:p>
          <w:p w:rsidR="00573494" w:rsidDel="00BB3B07" w:rsidRDefault="00BB3B07" w:rsidP="00BB3B07">
            <w:pPr>
              <w:spacing w:after="0" w:line="360" w:lineRule="auto"/>
              <w:rPr>
                <w:del w:id="88" w:author="sk-mpovalec" w:date="2021-09-06T13:54:00Z"/>
                <w:rFonts w:ascii="Times New Roman" w:eastAsia="Times New Roman" w:hAnsi="Times New Roman" w:cs="Times New Roman"/>
                <w:b/>
                <w:bCs/>
                <w:sz w:val="24"/>
                <w:szCs w:val="24"/>
              </w:rPr>
            </w:pPr>
            <w:ins w:id="89" w:author="sk-mpovalec" w:date="2021-09-06T13:54:00Z">
              <w:r>
                <w:rPr>
                  <w:rFonts w:ascii="Times New Roman" w:hAnsi="Times New Roman" w:cs="Times New Roman"/>
                  <w:sz w:val="24"/>
                  <w:szCs w:val="24"/>
                </w:rPr>
                <w:t>Nakon proglašenja pobjednika/pobjednice razrednik/razrednica poziva učenike da se prisjete procesa izbora razrednog rukovodstava te da kod kuće istraže pojmove politika, društvo i demokracija te promisle kakve bi vještine, znanja i osobine trebao imati njihov predstavnik. Također, učenici su dobili zadatak pripremiti svoje programe, digitalne letke, prezentacije i videozapise koji se mogu postaviti u virtualnom razredu, a koje će na izbornom satu predstaviti i pred razredom.</w:t>
              </w:r>
            </w:ins>
            <w:del w:id="90" w:author="sk-mpovalec" w:date="2021-09-06T13:54:00Z">
              <w:r w:rsidR="00AA0C99" w:rsidDel="00BB3B07">
                <w:rPr>
                  <w:rFonts w:ascii="Times New Roman" w:eastAsia="Times New Roman" w:hAnsi="Times New Roman" w:cs="Times New Roman"/>
                  <w:b/>
                  <w:bCs/>
                  <w:sz w:val="24"/>
                  <w:szCs w:val="24"/>
                </w:rPr>
                <w:delText>Uvodni dio</w:delText>
              </w:r>
              <w:r w:rsidR="00582FDF" w:rsidDel="00BB3B07">
                <w:rPr>
                  <w:rFonts w:ascii="Times New Roman" w:eastAsia="Times New Roman" w:hAnsi="Times New Roman" w:cs="Times New Roman"/>
                  <w:b/>
                  <w:bCs/>
                  <w:sz w:val="24"/>
                  <w:szCs w:val="24"/>
                </w:rPr>
                <w:delText xml:space="preserve"> </w:delText>
              </w:r>
              <w:r w:rsidR="00582FDF" w:rsidDel="00BB3B07">
                <w:rPr>
                  <w:rFonts w:ascii="Times New Roman" w:eastAsia="Times New Roman" w:hAnsi="Times New Roman" w:cs="Times New Roman"/>
                  <w:b/>
                  <w:bCs/>
                  <w:sz w:val="24"/>
                  <w:szCs w:val="24"/>
                </w:rPr>
                <w:delText>(5 min)</w:delText>
              </w:r>
            </w:del>
          </w:p>
          <w:p w:rsidR="003C3B8E" w:rsidDel="00BB3B07" w:rsidRDefault="004612F5" w:rsidP="004612F5">
            <w:pPr>
              <w:spacing w:after="0" w:line="360" w:lineRule="auto"/>
              <w:rPr>
                <w:ins w:id="91" w:author="Korisnik" w:date="2021-09-05T18:38:00Z"/>
                <w:del w:id="92" w:author="sk-mpovalec" w:date="2021-09-06T13:54:00Z"/>
                <w:rFonts w:ascii="Times New Roman" w:eastAsia="Times New Roman" w:hAnsi="Times New Roman" w:cs="Times New Roman"/>
                <w:bCs/>
                <w:sz w:val="24"/>
                <w:szCs w:val="24"/>
              </w:rPr>
            </w:pPr>
            <w:del w:id="93" w:author="sk-mpovalec" w:date="2021-09-06T13:54:00Z">
              <w:r w:rsidRPr="004612F5" w:rsidDel="00BB3B07">
                <w:rPr>
                  <w:rFonts w:ascii="Times New Roman" w:eastAsia="Times New Roman" w:hAnsi="Times New Roman" w:cs="Times New Roman"/>
                  <w:bCs/>
                  <w:sz w:val="24"/>
                  <w:szCs w:val="24"/>
                </w:rPr>
                <w:delText>U uvodnom dijelu razrednik</w:delText>
              </w:r>
            </w:del>
            <w:ins w:id="94" w:author="Korisnik" w:date="2021-09-05T19:46:00Z">
              <w:del w:id="95" w:author="sk-mpovalec" w:date="2021-09-06T13:54:00Z">
                <w:r w:rsidR="004C192A" w:rsidDel="00BB3B07">
                  <w:rPr>
                    <w:rFonts w:ascii="Times New Roman" w:eastAsia="Times New Roman" w:hAnsi="Times New Roman" w:cs="Times New Roman"/>
                    <w:bCs/>
                    <w:sz w:val="24"/>
                    <w:szCs w:val="24"/>
                  </w:rPr>
                  <w:delText>/razrednica</w:delText>
                </w:r>
              </w:del>
            </w:ins>
            <w:ins w:id="96" w:author="Korisnik" w:date="2021-09-05T17:50:00Z">
              <w:del w:id="97" w:author="sk-mpovalec" w:date="2021-09-06T13:54:00Z">
                <w:r w:rsidR="00810E10" w:rsidDel="00BB3B07">
                  <w:rPr>
                    <w:rFonts w:ascii="Times New Roman" w:eastAsia="Times New Roman" w:hAnsi="Times New Roman" w:cs="Times New Roman"/>
                    <w:bCs/>
                    <w:sz w:val="24"/>
                    <w:szCs w:val="24"/>
                  </w:rPr>
                  <w:delText xml:space="preserve"> </w:delText>
                </w:r>
              </w:del>
            </w:ins>
            <w:del w:id="98" w:author="sk-mpovalec" w:date="2021-09-06T13:54:00Z">
              <w:r w:rsidRPr="004612F5" w:rsidDel="00BB3B07">
                <w:rPr>
                  <w:rFonts w:ascii="Times New Roman" w:eastAsia="Times New Roman" w:hAnsi="Times New Roman" w:cs="Times New Roman"/>
                  <w:bCs/>
                  <w:sz w:val="24"/>
                  <w:szCs w:val="24"/>
                </w:rPr>
                <w:delText xml:space="preserve">/razrednica </w:delText>
              </w:r>
              <w:r w:rsidRPr="004612F5" w:rsidDel="00BB3B07">
                <w:rPr>
                  <w:rFonts w:ascii="Times New Roman" w:eastAsia="Times New Roman" w:hAnsi="Times New Roman" w:cs="Times New Roman"/>
                  <w:bCs/>
                  <w:sz w:val="24"/>
                  <w:szCs w:val="24"/>
                </w:rPr>
                <w:delText>objašnjava da je cilj današnjeg s</w:delText>
              </w:r>
            </w:del>
            <w:ins w:id="99" w:author="Korisnik" w:date="2021-09-05T17:10:00Z">
              <w:del w:id="100" w:author="sk-mpovalec" w:date="2021-09-06T13:54:00Z">
                <w:r w:rsidR="00285FDE" w:rsidDel="00BB3B07">
                  <w:rPr>
                    <w:rFonts w:ascii="Times New Roman" w:eastAsia="Times New Roman" w:hAnsi="Times New Roman" w:cs="Times New Roman"/>
                    <w:bCs/>
                    <w:sz w:val="24"/>
                    <w:szCs w:val="24"/>
                  </w:rPr>
                  <w:delText xml:space="preserve">ata upoznati učenike s </w:delText>
                </w:r>
              </w:del>
            </w:ins>
            <w:ins w:id="101" w:author="Korisnik" w:date="2021-09-05T22:32:00Z">
              <w:del w:id="102" w:author="sk-mpovalec" w:date="2021-09-06T13:54:00Z">
                <w:r w:rsidR="00C751B8" w:rsidDel="00BB3B07">
                  <w:rPr>
                    <w:rFonts w:ascii="Times New Roman" w:eastAsia="Times New Roman" w:hAnsi="Times New Roman" w:cs="Times New Roman"/>
                    <w:bCs/>
                    <w:sz w:val="24"/>
                    <w:szCs w:val="24"/>
                  </w:rPr>
                  <w:delText xml:space="preserve">propisanim </w:delText>
                </w:r>
              </w:del>
            </w:ins>
            <w:ins w:id="103" w:author="Korisnik" w:date="2021-09-05T17:11:00Z">
              <w:del w:id="104" w:author="sk-mpovalec" w:date="2021-09-06T13:54:00Z">
                <w:r w:rsidR="00285FDE" w:rsidDel="00BB3B07">
                  <w:rPr>
                    <w:rFonts w:ascii="Times New Roman" w:eastAsia="Times New Roman" w:hAnsi="Times New Roman" w:cs="Times New Roman"/>
                    <w:bCs/>
                    <w:sz w:val="24"/>
                    <w:szCs w:val="24"/>
                  </w:rPr>
                  <w:delText>pravilnicima</w:delText>
                </w:r>
              </w:del>
            </w:ins>
            <w:ins w:id="105" w:author="Korisnik" w:date="2021-09-05T18:54:00Z">
              <w:del w:id="106" w:author="sk-mpovalec" w:date="2021-09-06T13:54:00Z">
                <w:r w:rsidR="0071357E" w:rsidDel="00BB3B07">
                  <w:rPr>
                    <w:rFonts w:ascii="Times New Roman" w:eastAsia="Times New Roman" w:hAnsi="Times New Roman" w:cs="Times New Roman"/>
                    <w:bCs/>
                    <w:sz w:val="24"/>
                    <w:szCs w:val="24"/>
                  </w:rPr>
                  <w:delText>,</w:delText>
                </w:r>
              </w:del>
            </w:ins>
            <w:ins w:id="107" w:author="Korisnik" w:date="2021-09-05T17:11:00Z">
              <w:del w:id="108" w:author="sk-mpovalec" w:date="2021-09-06T13:54:00Z">
                <w:r w:rsidR="00285FDE" w:rsidDel="00BB3B07">
                  <w:rPr>
                    <w:rFonts w:ascii="Times New Roman" w:eastAsia="Times New Roman" w:hAnsi="Times New Roman" w:cs="Times New Roman"/>
                    <w:bCs/>
                    <w:sz w:val="24"/>
                    <w:szCs w:val="24"/>
                  </w:rPr>
                  <w:delText xml:space="preserve"> odnosno</w:delText>
                </w:r>
              </w:del>
            </w:ins>
            <w:ins w:id="109" w:author="Korisnik" w:date="2021-09-05T17:13:00Z">
              <w:del w:id="110" w:author="sk-mpovalec" w:date="2021-09-06T13:54:00Z">
                <w:r w:rsidR="00E260E8" w:rsidDel="00BB3B07">
                  <w:rPr>
                    <w:rFonts w:ascii="Times New Roman" w:eastAsia="Times New Roman" w:hAnsi="Times New Roman" w:cs="Times New Roman"/>
                    <w:bCs/>
                    <w:sz w:val="24"/>
                    <w:szCs w:val="24"/>
                  </w:rPr>
                  <w:delText xml:space="preserve"> dužnostima i pravima učenika</w:delText>
                </w:r>
              </w:del>
            </w:ins>
            <w:del w:id="111" w:author="sk-mpovalec" w:date="2021-09-06T13:54:00Z">
              <w:r w:rsidRPr="004612F5" w:rsidDel="00BB3B07">
                <w:rPr>
                  <w:rFonts w:ascii="Times New Roman" w:eastAsia="Times New Roman" w:hAnsi="Times New Roman" w:cs="Times New Roman"/>
                  <w:bCs/>
                  <w:sz w:val="24"/>
                  <w:szCs w:val="24"/>
                </w:rPr>
                <w:delText>ata</w:delText>
              </w:r>
              <w:r w:rsidR="00FA36EC" w:rsidDel="00BB3B07">
                <w:rPr>
                  <w:rFonts w:ascii="Times New Roman" w:eastAsia="Times New Roman" w:hAnsi="Times New Roman" w:cs="Times New Roman"/>
                  <w:bCs/>
                  <w:sz w:val="24"/>
                  <w:szCs w:val="24"/>
                </w:rPr>
                <w:delText xml:space="preserve"> </w:delText>
              </w:r>
              <w:r w:rsidR="00B0376B" w:rsidDel="00BB3B07">
                <w:rPr>
                  <w:rFonts w:ascii="Times New Roman" w:eastAsia="Times New Roman" w:hAnsi="Times New Roman" w:cs="Times New Roman"/>
                  <w:bCs/>
                  <w:sz w:val="24"/>
                  <w:szCs w:val="24"/>
                </w:rPr>
                <w:delText>zajednički odrediti razredna pravila</w:delText>
              </w:r>
            </w:del>
            <w:ins w:id="112" w:author="Korisnik" w:date="2021-09-05T17:11:00Z">
              <w:del w:id="113" w:author="sk-mpovalec" w:date="2021-09-06T13:54:00Z">
                <w:r w:rsidR="00E260E8" w:rsidDel="00BB3B07">
                  <w:rPr>
                    <w:rFonts w:ascii="Times New Roman" w:eastAsia="Times New Roman" w:hAnsi="Times New Roman" w:cs="Times New Roman"/>
                    <w:bCs/>
                    <w:sz w:val="24"/>
                    <w:szCs w:val="24"/>
                  </w:rPr>
                  <w:delText xml:space="preserve"> te da će kroz igru zajednički otkriti va</w:delText>
                </w:r>
                <w:r w:rsidR="00C751B8" w:rsidDel="00BB3B07">
                  <w:rPr>
                    <w:rFonts w:ascii="Times New Roman" w:eastAsia="Times New Roman" w:hAnsi="Times New Roman" w:cs="Times New Roman"/>
                    <w:bCs/>
                    <w:sz w:val="24"/>
                    <w:szCs w:val="24"/>
                  </w:rPr>
                  <w:delText>žne pojmove vezane uz njih</w:delText>
                </w:r>
                <w:r w:rsidR="00E260E8" w:rsidDel="00BB3B07">
                  <w:rPr>
                    <w:rFonts w:ascii="Times New Roman" w:eastAsia="Times New Roman" w:hAnsi="Times New Roman" w:cs="Times New Roman"/>
                    <w:bCs/>
                    <w:sz w:val="24"/>
                    <w:szCs w:val="24"/>
                  </w:rPr>
                  <w:delText>.</w:delText>
                </w:r>
              </w:del>
            </w:ins>
          </w:p>
          <w:p w:rsidR="00B0376B" w:rsidDel="00BB3B07" w:rsidRDefault="00B0376B" w:rsidP="004612F5">
            <w:pPr>
              <w:spacing w:after="0" w:line="360" w:lineRule="auto"/>
              <w:rPr>
                <w:del w:id="114" w:author="sk-mpovalec" w:date="2021-09-06T13:54:00Z"/>
                <w:rFonts w:ascii="Times New Roman" w:eastAsia="Times New Roman" w:hAnsi="Times New Roman" w:cs="Times New Roman"/>
                <w:bCs/>
                <w:sz w:val="24"/>
                <w:szCs w:val="24"/>
              </w:rPr>
            </w:pPr>
            <w:del w:id="115" w:author="sk-mpovalec" w:date="2021-09-06T13:54:00Z">
              <w:r w:rsidDel="00BB3B07">
                <w:rPr>
                  <w:rFonts w:ascii="Times New Roman" w:eastAsia="Times New Roman" w:hAnsi="Times New Roman" w:cs="Times New Roman"/>
                  <w:bCs/>
                  <w:sz w:val="24"/>
                  <w:szCs w:val="24"/>
                </w:rPr>
                <w:delText>,</w:delText>
              </w:r>
              <w:r w:rsidDel="00BB3B07">
                <w:rPr>
                  <w:rFonts w:ascii="Times New Roman" w:eastAsia="Times New Roman" w:hAnsi="Times New Roman" w:cs="Times New Roman"/>
                  <w:bCs/>
                  <w:sz w:val="24"/>
                  <w:szCs w:val="24"/>
                </w:rPr>
                <w:delText xml:space="preserve"> te da je važno da svaki učenik sudjeluje u donošenju razrednih pravila kako bi bio ravnopravni dio zajednice </w:delText>
              </w:r>
              <w:r w:rsidR="00E64353" w:rsidDel="00BB3B07">
                <w:rPr>
                  <w:rFonts w:ascii="Times New Roman" w:eastAsia="Times New Roman" w:hAnsi="Times New Roman" w:cs="Times New Roman"/>
                  <w:bCs/>
                  <w:sz w:val="24"/>
                  <w:szCs w:val="24"/>
                </w:rPr>
                <w:delText xml:space="preserve">te sudjelovao u važnim odlukama koje se tiču svih nas. </w:delText>
              </w:r>
            </w:del>
          </w:p>
          <w:p w:rsidR="00582218" w:rsidDel="00BB3B07" w:rsidRDefault="005422B4" w:rsidP="004612F5">
            <w:pPr>
              <w:spacing w:after="0" w:line="360" w:lineRule="auto"/>
              <w:rPr>
                <w:ins w:id="116" w:author="Korisnik" w:date="2021-09-05T17:18:00Z"/>
                <w:del w:id="117" w:author="sk-mpovalec" w:date="2021-09-06T13:54:00Z"/>
                <w:rFonts w:ascii="Times New Roman" w:eastAsia="Times New Roman" w:hAnsi="Times New Roman" w:cs="Times New Roman"/>
                <w:b/>
                <w:bCs/>
                <w:sz w:val="24"/>
                <w:szCs w:val="24"/>
              </w:rPr>
            </w:pPr>
            <w:del w:id="118" w:author="sk-mpovalec" w:date="2021-09-06T13:54:00Z">
              <w:r w:rsidDel="00BB3B07">
                <w:rPr>
                  <w:rFonts w:ascii="Times New Roman" w:eastAsia="Times New Roman" w:hAnsi="Times New Roman" w:cs="Times New Roman"/>
                  <w:b/>
                  <w:bCs/>
                  <w:sz w:val="24"/>
                  <w:szCs w:val="24"/>
                </w:rPr>
                <w:delText>Središnji dio</w:delText>
              </w:r>
              <w:r w:rsidR="00582FDF" w:rsidDel="00BB3B07">
                <w:rPr>
                  <w:rFonts w:ascii="Times New Roman" w:eastAsia="Times New Roman" w:hAnsi="Times New Roman" w:cs="Times New Roman"/>
                  <w:b/>
                  <w:bCs/>
                  <w:sz w:val="24"/>
                  <w:szCs w:val="24"/>
                </w:rPr>
                <w:delText xml:space="preserve"> </w:delText>
              </w:r>
              <w:r w:rsidR="00582FDF" w:rsidDel="00BB3B07">
                <w:rPr>
                  <w:rFonts w:ascii="Times New Roman" w:eastAsia="Times New Roman" w:hAnsi="Times New Roman" w:cs="Times New Roman"/>
                  <w:b/>
                  <w:bCs/>
                  <w:sz w:val="24"/>
                  <w:szCs w:val="24"/>
                </w:rPr>
                <w:delText>(35 min)</w:delText>
              </w:r>
            </w:del>
          </w:p>
          <w:p w:rsidR="00CF3BBF" w:rsidDel="00BB3B07" w:rsidRDefault="00AA24A9" w:rsidP="004612F5">
            <w:pPr>
              <w:spacing w:after="0" w:line="360" w:lineRule="auto"/>
              <w:rPr>
                <w:ins w:id="119" w:author="Korisnik" w:date="2021-09-05T21:03:00Z"/>
                <w:del w:id="120" w:author="sk-mpovalec" w:date="2021-09-06T13:54:00Z"/>
                <w:rFonts w:ascii="Times New Roman" w:eastAsia="Times New Roman" w:hAnsi="Times New Roman" w:cs="Times New Roman"/>
                <w:bCs/>
                <w:sz w:val="24"/>
                <w:szCs w:val="24"/>
              </w:rPr>
            </w:pPr>
            <w:ins w:id="121" w:author="Korisnik" w:date="2021-09-05T17:19:00Z">
              <w:del w:id="122" w:author="sk-mpovalec" w:date="2021-09-06T13:54:00Z">
                <w:r w:rsidRPr="00AA24A9" w:rsidDel="00BB3B07">
                  <w:rPr>
                    <w:rFonts w:ascii="Times New Roman" w:eastAsia="Times New Roman" w:hAnsi="Times New Roman" w:cs="Times New Roman"/>
                    <w:bCs/>
                    <w:sz w:val="24"/>
                    <w:szCs w:val="24"/>
                    <w:rPrChange w:id="123" w:author="Korisnik" w:date="2021-09-05T17:19:00Z">
                      <w:rPr>
                        <w:rFonts w:ascii="Times New Roman" w:eastAsia="Times New Roman" w:hAnsi="Times New Roman" w:cs="Times New Roman"/>
                        <w:b/>
                        <w:bCs/>
                        <w:sz w:val="24"/>
                        <w:szCs w:val="24"/>
                      </w:rPr>
                    </w:rPrChange>
                  </w:rPr>
                  <w:delText>Razrednik</w:delText>
                </w:r>
              </w:del>
            </w:ins>
            <w:ins w:id="124" w:author="Korisnik" w:date="2021-09-05T19:46:00Z">
              <w:del w:id="125" w:author="sk-mpovalec" w:date="2021-09-06T13:54:00Z">
                <w:r w:rsidR="00710636" w:rsidDel="00BB3B07">
                  <w:rPr>
                    <w:rFonts w:ascii="Times New Roman" w:eastAsia="Times New Roman" w:hAnsi="Times New Roman" w:cs="Times New Roman"/>
                    <w:bCs/>
                    <w:sz w:val="24"/>
                    <w:szCs w:val="24"/>
                  </w:rPr>
                  <w:delText>/razrednica</w:delText>
                </w:r>
              </w:del>
            </w:ins>
            <w:ins w:id="126" w:author="Korisnik" w:date="2021-09-05T17:19:00Z">
              <w:del w:id="127" w:author="sk-mpovalec" w:date="2021-09-06T13:54:00Z">
                <w:r w:rsidRPr="00AA24A9" w:rsidDel="00BB3B07">
                  <w:rPr>
                    <w:rFonts w:ascii="Times New Roman" w:eastAsia="Times New Roman" w:hAnsi="Times New Roman" w:cs="Times New Roman"/>
                    <w:bCs/>
                    <w:sz w:val="24"/>
                    <w:szCs w:val="24"/>
                    <w:rPrChange w:id="128" w:author="Korisnik" w:date="2021-09-05T17:19:00Z">
                      <w:rPr>
                        <w:rFonts w:ascii="Times New Roman" w:eastAsia="Times New Roman" w:hAnsi="Times New Roman" w:cs="Times New Roman"/>
                        <w:b/>
                        <w:bCs/>
                        <w:sz w:val="24"/>
                        <w:szCs w:val="24"/>
                      </w:rPr>
                    </w:rPrChange>
                  </w:rPr>
                  <w:delText xml:space="preserve"> priprema PPT te čita pravila igre (Prilog 1)</w:delText>
                </w:r>
                <w:r w:rsidR="00E260E8" w:rsidDel="00BB3B07">
                  <w:rPr>
                    <w:rFonts w:ascii="Times New Roman" w:eastAsia="Times New Roman" w:hAnsi="Times New Roman" w:cs="Times New Roman"/>
                    <w:bCs/>
                    <w:sz w:val="24"/>
                    <w:szCs w:val="24"/>
                  </w:rPr>
                  <w:delText>.</w:delText>
                </w:r>
              </w:del>
            </w:ins>
            <w:ins w:id="129" w:author="Korisnik" w:date="2021-09-05T20:59:00Z">
              <w:del w:id="130" w:author="sk-mpovalec" w:date="2021-09-06T13:54:00Z">
                <w:r w:rsidR="00CF3BBF" w:rsidDel="00BB3B07">
                  <w:rPr>
                    <w:rFonts w:ascii="Times New Roman" w:eastAsia="Times New Roman" w:hAnsi="Times New Roman" w:cs="Times New Roman"/>
                    <w:bCs/>
                    <w:sz w:val="24"/>
                    <w:szCs w:val="24"/>
                  </w:rPr>
                  <w:delText xml:space="preserve"> </w:delText>
                </w:r>
              </w:del>
            </w:ins>
          </w:p>
          <w:p w:rsidR="00CF3BBF" w:rsidDel="00BB3B07" w:rsidRDefault="00CF3BBF" w:rsidP="004612F5">
            <w:pPr>
              <w:spacing w:after="0" w:line="360" w:lineRule="auto"/>
              <w:rPr>
                <w:ins w:id="131" w:author="Korisnik" w:date="2021-09-05T21:03:00Z"/>
                <w:del w:id="132" w:author="sk-mpovalec" w:date="2021-09-06T13:54:00Z"/>
                <w:rFonts w:ascii="Times New Roman" w:eastAsia="Times New Roman" w:hAnsi="Times New Roman" w:cs="Times New Roman"/>
                <w:bCs/>
                <w:sz w:val="24"/>
                <w:szCs w:val="24"/>
              </w:rPr>
            </w:pPr>
            <w:ins w:id="133" w:author="Korisnik" w:date="2021-09-05T17:47:00Z">
              <w:del w:id="134" w:author="sk-mpovalec" w:date="2021-09-06T13:54:00Z">
                <w:r w:rsidDel="00BB3B07">
                  <w:rPr>
                    <w:rFonts w:ascii="Times New Roman" w:eastAsia="Times New Roman" w:hAnsi="Times New Roman" w:cs="Times New Roman"/>
                    <w:bCs/>
                    <w:sz w:val="24"/>
                    <w:szCs w:val="24"/>
                  </w:rPr>
                  <w:delText>U</w:delText>
                </w:r>
                <w:r w:rsidR="00810E10" w:rsidDel="00BB3B07">
                  <w:rPr>
                    <w:rFonts w:ascii="Times New Roman" w:eastAsia="Times New Roman" w:hAnsi="Times New Roman" w:cs="Times New Roman"/>
                    <w:bCs/>
                    <w:sz w:val="24"/>
                    <w:szCs w:val="24"/>
                  </w:rPr>
                  <w:delText>čeniku</w:delText>
                </w:r>
              </w:del>
            </w:ins>
            <w:ins w:id="135" w:author="Korisnik" w:date="2021-09-05T19:57:00Z">
              <w:del w:id="136" w:author="sk-mpovalec" w:date="2021-09-06T13:54:00Z">
                <w:r w:rsidR="00625F64" w:rsidDel="00BB3B07">
                  <w:rPr>
                    <w:rFonts w:ascii="Times New Roman" w:eastAsia="Times New Roman" w:hAnsi="Times New Roman" w:cs="Times New Roman"/>
                    <w:bCs/>
                    <w:sz w:val="24"/>
                    <w:szCs w:val="24"/>
                  </w:rPr>
                  <w:delText>/učenici</w:delText>
                </w:r>
              </w:del>
            </w:ins>
            <w:ins w:id="137" w:author="Korisnik" w:date="2021-09-05T17:47:00Z">
              <w:del w:id="138" w:author="sk-mpovalec" w:date="2021-09-06T13:54:00Z">
                <w:r w:rsidR="00810E10" w:rsidDel="00BB3B07">
                  <w:rPr>
                    <w:rFonts w:ascii="Times New Roman" w:eastAsia="Times New Roman" w:hAnsi="Times New Roman" w:cs="Times New Roman"/>
                    <w:bCs/>
                    <w:sz w:val="24"/>
                    <w:szCs w:val="24"/>
                  </w:rPr>
                  <w:delText xml:space="preserve"> asistentu daje popis učenika</w:delText>
                </w:r>
              </w:del>
            </w:ins>
            <w:ins w:id="139" w:author="Korisnik" w:date="2021-09-05T17:51:00Z">
              <w:del w:id="140" w:author="sk-mpovalec" w:date="2021-09-06T13:54:00Z">
                <w:r w:rsidR="00625F64" w:rsidDel="00BB3B07">
                  <w:rPr>
                    <w:rFonts w:ascii="Times New Roman" w:eastAsia="Times New Roman" w:hAnsi="Times New Roman" w:cs="Times New Roman"/>
                    <w:bCs/>
                    <w:sz w:val="24"/>
                    <w:szCs w:val="24"/>
                  </w:rPr>
                  <w:delText xml:space="preserve"> te se on/ona</w:delText>
                </w:r>
                <w:r w:rsidR="00810E10" w:rsidDel="00BB3B07">
                  <w:rPr>
                    <w:rFonts w:ascii="Times New Roman" w:eastAsia="Times New Roman" w:hAnsi="Times New Roman" w:cs="Times New Roman"/>
                    <w:bCs/>
                    <w:sz w:val="24"/>
                    <w:szCs w:val="24"/>
                  </w:rPr>
                  <w:delText xml:space="preserve"> priprema za rad. </w:delText>
                </w:r>
              </w:del>
            </w:ins>
          </w:p>
          <w:p w:rsidR="00CF3BBF" w:rsidDel="00BB3B07" w:rsidRDefault="003F3103" w:rsidP="004612F5">
            <w:pPr>
              <w:spacing w:after="0" w:line="360" w:lineRule="auto"/>
              <w:rPr>
                <w:ins w:id="141" w:author="Korisnik" w:date="2021-09-05T21:04:00Z"/>
                <w:del w:id="142" w:author="sk-mpovalec" w:date="2021-09-06T13:54:00Z"/>
                <w:rFonts w:ascii="Times New Roman" w:eastAsia="Times New Roman" w:hAnsi="Times New Roman" w:cs="Times New Roman"/>
                <w:bCs/>
                <w:sz w:val="24"/>
                <w:szCs w:val="24"/>
              </w:rPr>
            </w:pPr>
            <w:ins w:id="143" w:author="Korisnik" w:date="2021-09-05T17:51:00Z">
              <w:del w:id="144" w:author="sk-mpovalec" w:date="2021-09-06T13:54:00Z">
                <w:r w:rsidDel="00BB3B07">
                  <w:rPr>
                    <w:rFonts w:ascii="Times New Roman" w:eastAsia="Times New Roman" w:hAnsi="Times New Roman" w:cs="Times New Roman"/>
                    <w:bCs/>
                    <w:sz w:val="24"/>
                    <w:szCs w:val="24"/>
                  </w:rPr>
                  <w:delText>Razrednik</w:delText>
                </w:r>
              </w:del>
            </w:ins>
            <w:ins w:id="145" w:author="Korisnik" w:date="2021-09-05T19:47:00Z">
              <w:del w:id="146" w:author="sk-mpovalec" w:date="2021-09-06T13:54:00Z">
                <w:r w:rsidR="00710636" w:rsidDel="00BB3B07">
                  <w:rPr>
                    <w:rFonts w:ascii="Times New Roman" w:eastAsia="Times New Roman" w:hAnsi="Times New Roman" w:cs="Times New Roman"/>
                    <w:bCs/>
                    <w:sz w:val="24"/>
                    <w:szCs w:val="24"/>
                  </w:rPr>
                  <w:delText>/razrednica</w:delText>
                </w:r>
              </w:del>
            </w:ins>
            <w:ins w:id="147" w:author="Korisnik" w:date="2021-09-05T17:51:00Z">
              <w:del w:id="148" w:author="sk-mpovalec" w:date="2021-09-06T13:54:00Z">
                <w:r w:rsidR="00810E10" w:rsidDel="00BB3B07">
                  <w:rPr>
                    <w:rFonts w:ascii="Times New Roman" w:eastAsia="Times New Roman" w:hAnsi="Times New Roman" w:cs="Times New Roman"/>
                    <w:bCs/>
                    <w:sz w:val="24"/>
                    <w:szCs w:val="24"/>
                  </w:rPr>
                  <w:delText xml:space="preserve"> na ploču crta kvadratiće koji svojim brojem odgovaraj</w:delText>
                </w:r>
                <w:r w:rsidDel="00BB3B07">
                  <w:rPr>
                    <w:rFonts w:ascii="Times New Roman" w:eastAsia="Times New Roman" w:hAnsi="Times New Roman" w:cs="Times New Roman"/>
                    <w:bCs/>
                    <w:sz w:val="24"/>
                    <w:szCs w:val="24"/>
                  </w:rPr>
                  <w:delText>u broju slova u traženim pojmovima, a svaki niz kvadra</w:delText>
                </w:r>
                <w:r w:rsidR="00914C7D" w:rsidDel="00BB3B07">
                  <w:rPr>
                    <w:rFonts w:ascii="Times New Roman" w:eastAsia="Times New Roman" w:hAnsi="Times New Roman" w:cs="Times New Roman"/>
                    <w:bCs/>
                    <w:sz w:val="24"/>
                    <w:szCs w:val="24"/>
                  </w:rPr>
                  <w:delText>tića označava rednim brojem</w:delText>
                </w:r>
              </w:del>
            </w:ins>
            <w:ins w:id="149" w:author="Korisnik" w:date="2021-09-05T17:56:00Z">
              <w:del w:id="150" w:author="sk-mpovalec" w:date="2021-09-06T13:54:00Z">
                <w:r w:rsidR="0071357E" w:rsidDel="00BB3B07">
                  <w:rPr>
                    <w:rFonts w:ascii="Times New Roman" w:eastAsia="Times New Roman" w:hAnsi="Times New Roman" w:cs="Times New Roman"/>
                    <w:bCs/>
                    <w:sz w:val="24"/>
                    <w:szCs w:val="24"/>
                  </w:rPr>
                  <w:delText xml:space="preserve"> (Prilog 4).</w:delText>
                </w:r>
              </w:del>
            </w:ins>
            <w:ins w:id="151" w:author="Korisnik" w:date="2021-09-05T21:03:00Z">
              <w:del w:id="152" w:author="sk-mpovalec" w:date="2021-09-06T13:54:00Z">
                <w:r w:rsidR="00CF3BBF" w:rsidDel="00BB3B07">
                  <w:rPr>
                    <w:rFonts w:ascii="Times New Roman" w:eastAsia="Times New Roman" w:hAnsi="Times New Roman" w:cs="Times New Roman"/>
                    <w:bCs/>
                    <w:sz w:val="24"/>
                    <w:szCs w:val="24"/>
                  </w:rPr>
                  <w:delText xml:space="preserve"> </w:delText>
                </w:r>
              </w:del>
            </w:ins>
          </w:p>
          <w:p w:rsidR="003F3103" w:rsidDel="00BB3B07" w:rsidRDefault="00CF3BBF" w:rsidP="004612F5">
            <w:pPr>
              <w:spacing w:after="0" w:line="360" w:lineRule="auto"/>
              <w:rPr>
                <w:ins w:id="153" w:author="Korisnik" w:date="2021-09-05T18:03:00Z"/>
                <w:del w:id="154" w:author="sk-mpovalec" w:date="2021-09-06T13:54:00Z"/>
                <w:rFonts w:ascii="Times New Roman" w:eastAsia="Times New Roman" w:hAnsi="Times New Roman" w:cs="Times New Roman"/>
                <w:bCs/>
                <w:sz w:val="24"/>
                <w:szCs w:val="24"/>
              </w:rPr>
            </w:pPr>
            <w:ins w:id="155" w:author="Korisnik" w:date="2021-09-05T21:03:00Z">
              <w:del w:id="156" w:author="sk-mpovalec" w:date="2021-09-06T13:54:00Z">
                <w:r w:rsidDel="00BB3B07">
                  <w:rPr>
                    <w:rFonts w:ascii="Times New Roman" w:eastAsia="Times New Roman" w:hAnsi="Times New Roman" w:cs="Times New Roman"/>
                    <w:bCs/>
                    <w:sz w:val="24"/>
                    <w:szCs w:val="24"/>
                  </w:rPr>
                  <w:delText>S</w:delText>
                </w:r>
              </w:del>
            </w:ins>
            <w:ins w:id="157" w:author="Korisnik" w:date="2021-09-05T17:57:00Z">
              <w:del w:id="158" w:author="sk-mpovalec" w:date="2021-09-06T13:54:00Z">
                <w:r w:rsidR="0071357E" w:rsidDel="00BB3B07">
                  <w:rPr>
                    <w:rFonts w:ascii="Times New Roman" w:eastAsia="Times New Roman" w:hAnsi="Times New Roman" w:cs="Times New Roman"/>
                    <w:bCs/>
                    <w:sz w:val="24"/>
                    <w:szCs w:val="24"/>
                  </w:rPr>
                  <w:delText xml:space="preserve"> PPT-a prezentira sažetke pravilnika</w:delText>
                </w:r>
                <w:r w:rsidR="00914C7D" w:rsidDel="00BB3B07">
                  <w:rPr>
                    <w:rFonts w:ascii="Times New Roman" w:eastAsia="Times New Roman" w:hAnsi="Times New Roman" w:cs="Times New Roman"/>
                    <w:bCs/>
                    <w:sz w:val="24"/>
                    <w:szCs w:val="24"/>
                  </w:rPr>
                  <w:delText xml:space="preserve"> iz kojih</w:delText>
                </w:r>
                <w:r w:rsidR="003F3103" w:rsidDel="00BB3B07">
                  <w:rPr>
                    <w:rFonts w:ascii="Times New Roman" w:eastAsia="Times New Roman" w:hAnsi="Times New Roman" w:cs="Times New Roman"/>
                    <w:bCs/>
                    <w:sz w:val="24"/>
                    <w:szCs w:val="24"/>
                  </w:rPr>
                  <w:delText xml:space="preserve"> je izostavljen traženi pojam</w:delText>
                </w:r>
              </w:del>
            </w:ins>
            <w:ins w:id="159" w:author="Korisnik" w:date="2021-09-05T18:09:00Z">
              <w:del w:id="160" w:author="sk-mpovalec" w:date="2021-09-06T13:54:00Z">
                <w:r w:rsidR="00914C7D" w:rsidDel="00BB3B07">
                  <w:rPr>
                    <w:rFonts w:ascii="Times New Roman" w:eastAsia="Times New Roman" w:hAnsi="Times New Roman" w:cs="Times New Roman"/>
                    <w:bCs/>
                    <w:sz w:val="24"/>
                    <w:szCs w:val="24"/>
                  </w:rPr>
                  <w:delText xml:space="preserve"> vezan uz  navedeni pravilnik</w:delText>
                </w:r>
              </w:del>
            </w:ins>
            <w:ins w:id="161" w:author="Korisnik" w:date="2021-09-05T17:57:00Z">
              <w:del w:id="162" w:author="sk-mpovalec" w:date="2021-09-06T13:54:00Z">
                <w:r w:rsidR="0071357E" w:rsidDel="00BB3B07">
                  <w:rPr>
                    <w:rFonts w:ascii="Times New Roman" w:eastAsia="Times New Roman" w:hAnsi="Times New Roman" w:cs="Times New Roman"/>
                    <w:bCs/>
                    <w:sz w:val="24"/>
                    <w:szCs w:val="24"/>
                  </w:rPr>
                  <w:delText xml:space="preserve"> (t</w:delText>
                </w:r>
                <w:r w:rsidR="003F3103" w:rsidDel="00BB3B07">
                  <w:rPr>
                    <w:rFonts w:ascii="Times New Roman" w:eastAsia="Times New Roman" w:hAnsi="Times New Roman" w:cs="Times New Roman"/>
                    <w:bCs/>
                    <w:sz w:val="24"/>
                    <w:szCs w:val="24"/>
                  </w:rPr>
                  <w:delText>raženi pojam u prezentaciji može biti zamijenjen rednim brojem pojma koji odgovara praznim kvadratićima na ploči</w:delText>
                </w:r>
              </w:del>
            </w:ins>
            <w:ins w:id="163" w:author="Korisnik" w:date="2021-09-05T18:56:00Z">
              <w:del w:id="164" w:author="sk-mpovalec" w:date="2021-09-06T13:54:00Z">
                <w:r w:rsidR="0071357E" w:rsidDel="00BB3B07">
                  <w:rPr>
                    <w:rFonts w:ascii="Times New Roman" w:eastAsia="Times New Roman" w:hAnsi="Times New Roman" w:cs="Times New Roman"/>
                    <w:bCs/>
                    <w:sz w:val="24"/>
                    <w:szCs w:val="24"/>
                  </w:rPr>
                  <w:delText>)</w:delText>
                </w:r>
              </w:del>
            </w:ins>
            <w:ins w:id="165" w:author="Korisnik" w:date="2021-09-05T17:57:00Z">
              <w:del w:id="166" w:author="sk-mpovalec" w:date="2021-09-06T13:54:00Z">
                <w:r w:rsidR="003F3103" w:rsidDel="00BB3B07">
                  <w:rPr>
                    <w:rFonts w:ascii="Times New Roman" w:eastAsia="Times New Roman" w:hAnsi="Times New Roman" w:cs="Times New Roman"/>
                    <w:bCs/>
                    <w:sz w:val="24"/>
                    <w:szCs w:val="24"/>
                  </w:rPr>
                  <w:delText xml:space="preserve">. </w:delText>
                </w:r>
              </w:del>
            </w:ins>
            <w:ins w:id="167" w:author="Korisnik" w:date="2021-09-05T18:00:00Z">
              <w:del w:id="168" w:author="sk-mpovalec" w:date="2021-09-06T13:54:00Z">
                <w:r w:rsidR="00914C7D" w:rsidDel="00BB3B07">
                  <w:rPr>
                    <w:rFonts w:ascii="Times New Roman" w:eastAsia="Times New Roman" w:hAnsi="Times New Roman" w:cs="Times New Roman"/>
                    <w:bCs/>
                    <w:sz w:val="24"/>
                    <w:szCs w:val="24"/>
                  </w:rPr>
                  <w:delText>Ako učenik</w:delText>
                </w:r>
              </w:del>
            </w:ins>
            <w:ins w:id="169" w:author="Korisnik" w:date="2021-09-05T19:57:00Z">
              <w:del w:id="170" w:author="sk-mpovalec" w:date="2021-09-06T13:54:00Z">
                <w:r w:rsidR="00625F64" w:rsidDel="00BB3B07">
                  <w:rPr>
                    <w:rFonts w:ascii="Times New Roman" w:eastAsia="Times New Roman" w:hAnsi="Times New Roman" w:cs="Times New Roman"/>
                    <w:bCs/>
                    <w:sz w:val="24"/>
                    <w:szCs w:val="24"/>
                  </w:rPr>
                  <w:delText>/učenica</w:delText>
                </w:r>
              </w:del>
            </w:ins>
            <w:ins w:id="171" w:author="Korisnik" w:date="2021-09-05T18:00:00Z">
              <w:del w:id="172" w:author="sk-mpovalec" w:date="2021-09-06T13:54:00Z">
                <w:r w:rsidR="003F3103" w:rsidDel="00BB3B07">
                  <w:rPr>
                    <w:rFonts w:ascii="Times New Roman" w:eastAsia="Times New Roman" w:hAnsi="Times New Roman" w:cs="Times New Roman"/>
                    <w:bCs/>
                    <w:sz w:val="24"/>
                    <w:szCs w:val="24"/>
                  </w:rPr>
                  <w:delText xml:space="preserve"> ponudi točan odgovor, razrednik</w:delText>
                </w:r>
              </w:del>
            </w:ins>
            <w:ins w:id="173" w:author="Korisnik" w:date="2021-09-05T19:57:00Z">
              <w:del w:id="174" w:author="sk-mpovalec" w:date="2021-09-06T13:54:00Z">
                <w:r w:rsidR="00625F64" w:rsidDel="00BB3B07">
                  <w:rPr>
                    <w:rFonts w:ascii="Times New Roman" w:eastAsia="Times New Roman" w:hAnsi="Times New Roman" w:cs="Times New Roman"/>
                    <w:bCs/>
                    <w:sz w:val="24"/>
                    <w:szCs w:val="24"/>
                  </w:rPr>
                  <w:delText>/razrednica</w:delText>
                </w:r>
              </w:del>
            </w:ins>
            <w:ins w:id="175" w:author="Korisnik" w:date="2021-09-05T18:00:00Z">
              <w:del w:id="176" w:author="sk-mpovalec" w:date="2021-09-06T13:54:00Z">
                <w:r w:rsidR="003F3103" w:rsidDel="00BB3B07">
                  <w:rPr>
                    <w:rFonts w:ascii="Times New Roman" w:eastAsia="Times New Roman" w:hAnsi="Times New Roman" w:cs="Times New Roman"/>
                    <w:bCs/>
                    <w:sz w:val="24"/>
                    <w:szCs w:val="24"/>
                  </w:rPr>
                  <w:delText xml:space="preserve"> je svejedno dužan prezentirati pravilnik do kraja.</w:delText>
                </w:r>
              </w:del>
            </w:ins>
          </w:p>
          <w:p w:rsidR="003F3103" w:rsidDel="00BB3B07" w:rsidRDefault="003F3103" w:rsidP="004612F5">
            <w:pPr>
              <w:spacing w:after="0" w:line="360" w:lineRule="auto"/>
              <w:rPr>
                <w:ins w:id="177" w:author="Korisnik" w:date="2021-09-05T19:30:00Z"/>
                <w:del w:id="178" w:author="sk-mpovalec" w:date="2021-09-06T13:54:00Z"/>
                <w:rFonts w:ascii="Times New Roman" w:eastAsia="Times New Roman" w:hAnsi="Times New Roman" w:cs="Times New Roman"/>
                <w:bCs/>
                <w:sz w:val="24"/>
                <w:szCs w:val="24"/>
              </w:rPr>
            </w:pPr>
            <w:ins w:id="179" w:author="Korisnik" w:date="2021-09-05T18:03:00Z">
              <w:del w:id="180" w:author="sk-mpovalec" w:date="2021-09-06T13:54:00Z">
                <w:r w:rsidDel="00BB3B07">
                  <w:rPr>
                    <w:rFonts w:ascii="Times New Roman" w:eastAsia="Times New Roman" w:hAnsi="Times New Roman" w:cs="Times New Roman"/>
                    <w:bCs/>
                    <w:sz w:val="24"/>
                    <w:szCs w:val="24"/>
                  </w:rPr>
                  <w:delText xml:space="preserve">Predloženi pojmovi </w:delText>
                </w:r>
              </w:del>
            </w:ins>
            <w:ins w:id="181" w:author="Korisnik" w:date="2021-09-05T18:10:00Z">
              <w:del w:id="182" w:author="sk-mpovalec" w:date="2021-09-06T13:54:00Z">
                <w:r w:rsidR="00914C7D" w:rsidDel="00BB3B07">
                  <w:rPr>
                    <w:rFonts w:ascii="Times New Roman" w:eastAsia="Times New Roman" w:hAnsi="Times New Roman" w:cs="Times New Roman"/>
                    <w:bCs/>
                    <w:sz w:val="24"/>
                    <w:szCs w:val="24"/>
                  </w:rPr>
                  <w:delText>(Prilog 2).</w:delText>
                </w:r>
              </w:del>
            </w:ins>
          </w:p>
          <w:p w:rsidR="00ED7ECD" w:rsidDel="00BB3B07" w:rsidRDefault="00ED7ECD" w:rsidP="004612F5">
            <w:pPr>
              <w:spacing w:after="0" w:line="360" w:lineRule="auto"/>
              <w:rPr>
                <w:ins w:id="183" w:author="Korisnik" w:date="2021-09-05T18:03:00Z"/>
                <w:del w:id="184" w:author="sk-mpovalec" w:date="2021-09-06T13:54:00Z"/>
                <w:rFonts w:ascii="Times New Roman" w:eastAsia="Times New Roman" w:hAnsi="Times New Roman" w:cs="Times New Roman"/>
                <w:bCs/>
                <w:sz w:val="24"/>
                <w:szCs w:val="24"/>
              </w:rPr>
            </w:pPr>
          </w:p>
          <w:p w:rsidR="00000000" w:rsidDel="00BB3B07" w:rsidRDefault="00B33E2C">
            <w:pPr>
              <w:jc w:val="both"/>
              <w:rPr>
                <w:del w:id="185" w:author="sk-mpovalec" w:date="2021-09-06T13:54:00Z"/>
                <w:rFonts w:ascii="Times New Roman" w:hAnsi="Times New Roman" w:cs="Times New Roman"/>
                <w:bCs/>
                <w:sz w:val="24"/>
                <w:szCs w:val="24"/>
                <w:rPrChange w:id="186" w:author="Korisnik" w:date="2021-09-05T18:38:00Z">
                  <w:rPr>
                    <w:del w:id="187" w:author="sk-mpovalec" w:date="2021-09-06T13:54:00Z"/>
                    <w:rFonts w:ascii="Times New Roman" w:eastAsia="Times New Roman" w:hAnsi="Times New Roman" w:cs="Times New Roman"/>
                    <w:b/>
                    <w:bCs/>
                    <w:sz w:val="24"/>
                    <w:szCs w:val="24"/>
                  </w:rPr>
                </w:rPrChange>
              </w:rPr>
              <w:pPrChange w:id="188" w:author="Korisnik" w:date="2021-09-05T18:38:00Z">
                <w:pPr>
                  <w:spacing w:after="0" w:line="360" w:lineRule="auto"/>
                </w:pPr>
              </w:pPrChange>
            </w:pPr>
          </w:p>
          <w:p w:rsidR="00000000" w:rsidDel="00BB3B07" w:rsidRDefault="00ED7147">
            <w:pPr>
              <w:jc w:val="both"/>
              <w:rPr>
                <w:del w:id="189" w:author="sk-mpovalec" w:date="2021-09-06T13:54:00Z"/>
                <w:rFonts w:ascii="Times New Roman" w:eastAsia="Times New Roman" w:hAnsi="Times New Roman" w:cs="Times New Roman"/>
                <w:b/>
                <w:sz w:val="24"/>
                <w:szCs w:val="24"/>
              </w:rPr>
              <w:pPrChange w:id="190" w:author="Korisnik" w:date="2021-09-05T18:38:00Z">
                <w:pPr>
                  <w:spacing w:after="0" w:line="360" w:lineRule="auto"/>
                </w:pPr>
              </w:pPrChange>
            </w:pPr>
            <w:del w:id="191" w:author="sk-mpovalec" w:date="2021-09-06T13:54:00Z">
              <w:r w:rsidRPr="003C3B8E" w:rsidDel="00BB3B07">
                <w:rPr>
                  <w:rFonts w:ascii="Times New Roman" w:eastAsia="Times New Roman" w:hAnsi="Times New Roman" w:cs="Times New Roman"/>
                  <w:b/>
                  <w:sz w:val="24"/>
                  <w:szCs w:val="24"/>
                </w:rPr>
                <w:delText>7.razred</w:delText>
              </w:r>
            </w:del>
          </w:p>
          <w:p w:rsidR="00000000" w:rsidDel="00BB3B07" w:rsidRDefault="00A05332">
            <w:pPr>
              <w:jc w:val="both"/>
              <w:rPr>
                <w:del w:id="192" w:author="sk-mpovalec" w:date="2021-09-06T13:54:00Z"/>
                <w:rFonts w:ascii="Times New Roman" w:eastAsia="Times New Roman" w:hAnsi="Times New Roman" w:cs="Times New Roman"/>
                <w:sz w:val="24"/>
                <w:szCs w:val="24"/>
              </w:rPr>
              <w:pPrChange w:id="193" w:author="Korisnik" w:date="2021-09-05T18:38:00Z">
                <w:pPr>
                  <w:spacing w:after="0" w:line="360" w:lineRule="auto"/>
                </w:pPr>
              </w:pPrChange>
            </w:pPr>
            <w:del w:id="194" w:author="sk-mpovalec" w:date="2021-09-06T13:54:00Z">
              <w:r w:rsidRPr="003C3B8E" w:rsidDel="00BB3B07">
                <w:rPr>
                  <w:rFonts w:ascii="Times New Roman" w:eastAsia="Times New Roman" w:hAnsi="Times New Roman" w:cs="Times New Roman"/>
                  <w:sz w:val="24"/>
                  <w:szCs w:val="24"/>
                </w:rPr>
                <w:delText>Kroz razgovor</w:delText>
              </w:r>
              <w:r w:rsidR="00E64353" w:rsidRPr="003C3B8E" w:rsidDel="00BB3B07">
                <w:rPr>
                  <w:rFonts w:ascii="Times New Roman" w:eastAsia="Times New Roman" w:hAnsi="Times New Roman" w:cs="Times New Roman"/>
                  <w:sz w:val="24"/>
                  <w:szCs w:val="24"/>
                </w:rPr>
                <w:delText xml:space="preserve"> s učenicima</w:delText>
              </w:r>
              <w:r w:rsidRPr="003C3B8E" w:rsidDel="00BB3B07">
                <w:rPr>
                  <w:rFonts w:ascii="Times New Roman" w:eastAsia="Times New Roman" w:hAnsi="Times New Roman" w:cs="Times New Roman"/>
                  <w:sz w:val="24"/>
                  <w:szCs w:val="24"/>
                </w:rPr>
                <w:delText xml:space="preserve"> prisjećamo se </w:delText>
              </w:r>
              <w:r w:rsidR="00E64353" w:rsidRPr="003C3B8E" w:rsidDel="00BB3B07">
                <w:rPr>
                  <w:rFonts w:ascii="Times New Roman" w:eastAsia="Times New Roman" w:hAnsi="Times New Roman" w:cs="Times New Roman"/>
                  <w:sz w:val="24"/>
                  <w:szCs w:val="24"/>
                </w:rPr>
                <w:delText xml:space="preserve"> o Pravilniku o kućnom redu.</w:delText>
              </w:r>
              <w:r w:rsidR="00D36EF2" w:rsidRPr="003C3B8E" w:rsidDel="00BB3B07">
                <w:rPr>
                  <w:rFonts w:ascii="Times New Roman" w:eastAsia="Times New Roman" w:hAnsi="Times New Roman" w:cs="Times New Roman"/>
                  <w:sz w:val="24"/>
                  <w:szCs w:val="24"/>
                </w:rPr>
                <w:delText xml:space="preserve"> Osvrćemo se na prošlu školsku godinu te razgovaram</w:delText>
              </w:r>
              <w:r w:rsidRPr="003C3B8E" w:rsidDel="00BB3B07">
                <w:rPr>
                  <w:rFonts w:ascii="Times New Roman" w:eastAsia="Times New Roman" w:hAnsi="Times New Roman" w:cs="Times New Roman"/>
                  <w:sz w:val="24"/>
                  <w:szCs w:val="24"/>
                </w:rPr>
                <w:delText>o o kršenju razrednih pravila i</w:delText>
              </w:r>
              <w:r w:rsidR="00D36EF2" w:rsidRPr="003C3B8E" w:rsidDel="00BB3B07">
                <w:rPr>
                  <w:rFonts w:ascii="Times New Roman" w:eastAsia="Times New Roman" w:hAnsi="Times New Roman" w:cs="Times New Roman"/>
                  <w:sz w:val="24"/>
                  <w:szCs w:val="24"/>
                </w:rPr>
                <w:delText xml:space="preserve"> prob</w:delText>
              </w:r>
              <w:r w:rsidRPr="003C3B8E" w:rsidDel="00BB3B07">
                <w:rPr>
                  <w:rFonts w:ascii="Times New Roman" w:eastAsia="Times New Roman" w:hAnsi="Times New Roman" w:cs="Times New Roman"/>
                  <w:sz w:val="24"/>
                  <w:szCs w:val="24"/>
                </w:rPr>
                <w:delText xml:space="preserve">lemima koji su nastajali usprkos </w:delText>
              </w:r>
              <w:r w:rsidR="00D36EF2" w:rsidRPr="003C3B8E" w:rsidDel="00BB3B07">
                <w:rPr>
                  <w:rFonts w:ascii="Times New Roman" w:eastAsia="Times New Roman" w:hAnsi="Times New Roman" w:cs="Times New Roman"/>
                  <w:sz w:val="24"/>
                  <w:szCs w:val="24"/>
                </w:rPr>
                <w:delText xml:space="preserve">donesenih pravila za prošlu godinu. Razgovaramo o važnosti preuzimanja odgovornog ponašanja unutar učionice te poistovjećujemo boravak unutar učionice s vlastitim domom, kakve radne navike imamo, u kakvim uvjetima želimo i volimo raditi, razgovaramo o trenutnim </w:delText>
              </w:r>
              <w:r w:rsidRPr="003C3B8E" w:rsidDel="00BB3B07">
                <w:rPr>
                  <w:rFonts w:ascii="Times New Roman" w:eastAsia="Times New Roman" w:hAnsi="Times New Roman" w:cs="Times New Roman"/>
                  <w:sz w:val="24"/>
                  <w:szCs w:val="24"/>
                </w:rPr>
                <w:delText>epidemiološkim</w:delText>
              </w:r>
              <w:r w:rsidR="00D36EF2" w:rsidRPr="003C3B8E" w:rsidDel="00BB3B07">
                <w:rPr>
                  <w:rFonts w:ascii="Times New Roman" w:eastAsia="Times New Roman" w:hAnsi="Times New Roman" w:cs="Times New Roman"/>
                  <w:sz w:val="24"/>
                  <w:szCs w:val="24"/>
                </w:rPr>
                <w:delText xml:space="preserve"> mjerama te odgovornom ponašanju u smislu zdravlja svih nas</w:delText>
              </w:r>
              <w:r w:rsidR="0004277A" w:rsidRPr="003C3B8E" w:rsidDel="00BB3B07">
                <w:rPr>
                  <w:rFonts w:ascii="Times New Roman" w:eastAsia="Times New Roman" w:hAnsi="Times New Roman" w:cs="Times New Roman"/>
                  <w:sz w:val="24"/>
                  <w:szCs w:val="24"/>
                </w:rPr>
                <w:delText>.</w:delText>
              </w:r>
              <w:r w:rsidR="00E64353" w:rsidRPr="003C3B8E" w:rsidDel="00BB3B07">
                <w:rPr>
                  <w:rFonts w:ascii="Times New Roman" w:eastAsia="Times New Roman" w:hAnsi="Times New Roman" w:cs="Times New Roman"/>
                  <w:sz w:val="24"/>
                  <w:szCs w:val="24"/>
                </w:rPr>
                <w:delText xml:space="preserve"> Tijekom</w:delText>
              </w:r>
              <w:r w:rsidRPr="003C3B8E" w:rsidDel="00BB3B07">
                <w:rPr>
                  <w:rFonts w:ascii="Times New Roman" w:eastAsia="Times New Roman" w:hAnsi="Times New Roman" w:cs="Times New Roman"/>
                  <w:sz w:val="24"/>
                  <w:szCs w:val="24"/>
                </w:rPr>
                <w:delText xml:space="preserve"> razgovora razrednik zapisuje</w:delText>
              </w:r>
              <w:r w:rsidR="00E64353" w:rsidRPr="003C3B8E" w:rsidDel="00BB3B07">
                <w:rPr>
                  <w:rFonts w:ascii="Times New Roman" w:eastAsia="Times New Roman" w:hAnsi="Times New Roman" w:cs="Times New Roman"/>
                  <w:sz w:val="24"/>
                  <w:szCs w:val="24"/>
                </w:rPr>
                <w:delText xml:space="preserve"> razredna pravila na ploču.</w:delText>
              </w:r>
              <w:r w:rsidR="0004277A" w:rsidRPr="003C3B8E" w:rsidDel="00BB3B07">
                <w:rPr>
                  <w:rFonts w:ascii="Times New Roman" w:eastAsia="Times New Roman" w:hAnsi="Times New Roman" w:cs="Times New Roman"/>
                  <w:sz w:val="24"/>
                  <w:szCs w:val="24"/>
                </w:rPr>
                <w:delText xml:space="preserve"> </w:delText>
              </w:r>
            </w:del>
          </w:p>
          <w:p w:rsidR="00000000" w:rsidDel="00BB3B07" w:rsidRDefault="00A05332">
            <w:pPr>
              <w:jc w:val="both"/>
              <w:rPr>
                <w:del w:id="195" w:author="sk-mpovalec" w:date="2021-09-06T13:54:00Z"/>
                <w:rFonts w:ascii="Times New Roman" w:eastAsia="Times New Roman" w:hAnsi="Times New Roman" w:cs="Times New Roman"/>
                <w:sz w:val="24"/>
                <w:szCs w:val="24"/>
              </w:rPr>
              <w:pPrChange w:id="196" w:author="Korisnik" w:date="2021-09-05T18:38:00Z">
                <w:pPr>
                  <w:spacing w:after="0" w:line="360" w:lineRule="auto"/>
                </w:pPr>
              </w:pPrChange>
            </w:pPr>
            <w:del w:id="197" w:author="sk-mpovalec" w:date="2021-09-06T13:54:00Z">
              <w:r w:rsidRPr="003C3B8E" w:rsidDel="00BB3B07">
                <w:rPr>
                  <w:rFonts w:ascii="Times New Roman" w:eastAsia="Times New Roman" w:hAnsi="Times New Roman" w:cs="Times New Roman"/>
                  <w:sz w:val="24"/>
                  <w:szCs w:val="24"/>
                </w:rPr>
                <w:delText>Nakon što smo zajednički odlučili o razrednim pravilima, s</w:delText>
              </w:r>
              <w:r w:rsidR="00E64353" w:rsidRPr="003C3B8E" w:rsidDel="00BB3B07">
                <w:rPr>
                  <w:rFonts w:ascii="Times New Roman" w:eastAsia="Times New Roman" w:hAnsi="Times New Roman" w:cs="Times New Roman"/>
                  <w:sz w:val="24"/>
                  <w:szCs w:val="24"/>
                </w:rPr>
                <w:delText>vaki od u</w:delText>
              </w:r>
              <w:r w:rsidRPr="003C3B8E" w:rsidDel="00BB3B07">
                <w:rPr>
                  <w:rFonts w:ascii="Times New Roman" w:eastAsia="Times New Roman" w:hAnsi="Times New Roman" w:cs="Times New Roman"/>
                  <w:sz w:val="24"/>
                  <w:szCs w:val="24"/>
                </w:rPr>
                <w:delText>čenika odabire</w:delText>
              </w:r>
              <w:r w:rsidR="00E64353" w:rsidRPr="003C3B8E" w:rsidDel="00BB3B07">
                <w:rPr>
                  <w:rFonts w:ascii="Times New Roman" w:eastAsia="Times New Roman" w:hAnsi="Times New Roman" w:cs="Times New Roman"/>
                  <w:sz w:val="24"/>
                  <w:szCs w:val="24"/>
                </w:rPr>
                <w:delText xml:space="preserve"> jedno pravilo. Učenicima dijelim kolaž papire te im </w:delText>
              </w:r>
              <w:r w:rsidRPr="003C3B8E" w:rsidDel="00BB3B07">
                <w:rPr>
                  <w:rFonts w:ascii="Times New Roman" w:eastAsia="Times New Roman" w:hAnsi="Times New Roman" w:cs="Times New Roman"/>
                  <w:sz w:val="24"/>
                  <w:szCs w:val="24"/>
                </w:rPr>
                <w:delText>objašnjavam</w:delText>
              </w:r>
              <w:r w:rsidR="00E64353" w:rsidRPr="003C3B8E" w:rsidDel="00BB3B07">
                <w:rPr>
                  <w:rFonts w:ascii="Times New Roman" w:eastAsia="Times New Roman" w:hAnsi="Times New Roman" w:cs="Times New Roman"/>
                  <w:sz w:val="24"/>
                  <w:szCs w:val="24"/>
                </w:rPr>
                <w:delText xml:space="preserve"> da ovisno o tome na što se pravilo odnosi trebaju osmisliti oblik izrezan od kolaža kako bi svojim oblikom asocirao na to pravilo. Sve oblike je dopušteno dodatno ukrasiti prema vlastitim željama, a po završetku je potrebno na njega napisati odabrano pravilo. </w:delText>
              </w:r>
            </w:del>
          </w:p>
          <w:p w:rsidR="00000000" w:rsidDel="00BB3B07" w:rsidRDefault="00AA24A9">
            <w:pPr>
              <w:jc w:val="both"/>
              <w:rPr>
                <w:ins w:id="198" w:author="Korisnik" w:date="2021-09-05T18:38:00Z"/>
                <w:del w:id="199" w:author="sk-mpovalec" w:date="2021-09-06T13:54:00Z"/>
                <w:b/>
              </w:rPr>
              <w:pPrChange w:id="200" w:author="Korisnik" w:date="2021-09-05T18:38:00Z">
                <w:pPr>
                  <w:pStyle w:val="ListParagraph"/>
                  <w:numPr>
                    <w:numId w:val="5"/>
                  </w:numPr>
                  <w:ind w:hanging="360"/>
                  <w:jc w:val="left"/>
                </w:pPr>
              </w:pPrChange>
            </w:pPr>
            <w:del w:id="201" w:author="sk-mpovalec" w:date="2021-09-06T13:54:00Z">
              <w:r w:rsidRPr="00AA24A9" w:rsidDel="00BB3B07">
                <w:rPr>
                  <w:rFonts w:ascii="Times New Roman" w:hAnsi="Times New Roman" w:cs="Times New Roman"/>
                  <w:b/>
                  <w:sz w:val="24"/>
                  <w:szCs w:val="24"/>
                  <w:rPrChange w:id="202" w:author="Korisnik" w:date="2021-09-05T18:38:00Z">
                    <w:rPr>
                      <w:b/>
                    </w:rPr>
                  </w:rPrChange>
                </w:rPr>
                <w:delText xml:space="preserve">Završni dio </w:delText>
              </w:r>
            </w:del>
          </w:p>
          <w:p w:rsidR="00000000" w:rsidDel="00BB3B07" w:rsidRDefault="00AA24A9">
            <w:pPr>
              <w:spacing w:line="360" w:lineRule="auto"/>
              <w:jc w:val="both"/>
              <w:rPr>
                <w:ins w:id="203" w:author="Korisnik" w:date="2021-09-05T18:40:00Z"/>
                <w:del w:id="204" w:author="sk-mpovalec" w:date="2021-09-06T13:54:00Z"/>
              </w:rPr>
              <w:pPrChange w:id="205" w:author="Korisnik" w:date="2021-09-05T19:31:00Z">
                <w:pPr>
                  <w:pStyle w:val="ListParagraph"/>
                  <w:numPr>
                    <w:numId w:val="5"/>
                  </w:numPr>
                  <w:ind w:hanging="360"/>
                  <w:jc w:val="left"/>
                </w:pPr>
              </w:pPrChange>
            </w:pPr>
            <w:ins w:id="206" w:author="Korisnik" w:date="2021-09-05T18:39:00Z">
              <w:del w:id="207" w:author="sk-mpovalec" w:date="2021-09-06T13:54:00Z">
                <w:r w:rsidRPr="00AA24A9" w:rsidDel="00BB3B07">
                  <w:rPr>
                    <w:rFonts w:ascii="Times New Roman" w:hAnsi="Times New Roman" w:cs="Times New Roman"/>
                    <w:sz w:val="24"/>
                    <w:szCs w:val="24"/>
                    <w:rPrChange w:id="208" w:author="Korisnik" w:date="2021-09-05T18:39:00Z">
                      <w:rPr/>
                    </w:rPrChange>
                  </w:rPr>
                  <w:delText>Po završetku</w:delText>
                </w:r>
              </w:del>
            </w:ins>
            <w:ins w:id="209" w:author="Korisnik" w:date="2021-09-05T18:57:00Z">
              <w:del w:id="210" w:author="sk-mpovalec" w:date="2021-09-06T13:54:00Z">
                <w:r w:rsidR="0071357E" w:rsidDel="00BB3B07">
                  <w:rPr>
                    <w:rFonts w:ascii="Times New Roman" w:hAnsi="Times New Roman" w:cs="Times New Roman"/>
                    <w:sz w:val="24"/>
                    <w:szCs w:val="24"/>
                  </w:rPr>
                  <w:delText xml:space="preserve"> igre i</w:delText>
                </w:r>
              </w:del>
            </w:ins>
            <w:ins w:id="211" w:author="Korisnik" w:date="2021-09-05T18:39:00Z">
              <w:del w:id="212" w:author="sk-mpovalec" w:date="2021-09-06T13:54:00Z">
                <w:r w:rsidRPr="00AA24A9" w:rsidDel="00BB3B07">
                  <w:rPr>
                    <w:rFonts w:ascii="Times New Roman" w:hAnsi="Times New Roman" w:cs="Times New Roman"/>
                    <w:sz w:val="24"/>
                    <w:szCs w:val="24"/>
                    <w:rPrChange w:id="213" w:author="Korisnik" w:date="2021-09-05T18:39:00Z">
                      <w:rPr/>
                    </w:rPrChange>
                  </w:rPr>
                  <w:delText xml:space="preserve"> prezentiranja pravilnika, </w:delText>
                </w:r>
                <w:r w:rsidR="003C3B8E" w:rsidDel="00BB3B07">
                  <w:rPr>
                    <w:rFonts w:ascii="Times New Roman" w:hAnsi="Times New Roman" w:cs="Times New Roman"/>
                    <w:sz w:val="24"/>
                    <w:szCs w:val="24"/>
                  </w:rPr>
                  <w:delText>asistent iznosi konačne rezultate igre te proglašava pobjednika</w:delText>
                </w:r>
              </w:del>
            </w:ins>
            <w:ins w:id="214" w:author="Korisnik" w:date="2021-09-05T19:58:00Z">
              <w:del w:id="215" w:author="sk-mpovalec" w:date="2021-09-06T13:54:00Z">
                <w:r w:rsidR="00625F64" w:rsidDel="00BB3B07">
                  <w:rPr>
                    <w:rFonts w:ascii="Times New Roman" w:hAnsi="Times New Roman" w:cs="Times New Roman"/>
                    <w:sz w:val="24"/>
                    <w:szCs w:val="24"/>
                  </w:rPr>
                  <w:delText>/pobjednicu</w:delText>
                </w:r>
              </w:del>
            </w:ins>
            <w:ins w:id="216" w:author="Korisnik" w:date="2021-09-05T18:39:00Z">
              <w:del w:id="217" w:author="sk-mpovalec" w:date="2021-09-06T13:54:00Z">
                <w:r w:rsidR="003C3B8E" w:rsidDel="00BB3B07">
                  <w:rPr>
                    <w:rFonts w:ascii="Times New Roman" w:hAnsi="Times New Roman" w:cs="Times New Roman"/>
                    <w:sz w:val="24"/>
                    <w:szCs w:val="24"/>
                  </w:rPr>
                  <w:delText>. Razrednik</w:delText>
                </w:r>
              </w:del>
            </w:ins>
            <w:ins w:id="218" w:author="Korisnik" w:date="2021-09-05T19:58:00Z">
              <w:del w:id="219" w:author="sk-mpovalec" w:date="2021-09-06T13:54:00Z">
                <w:r w:rsidR="00625F64" w:rsidDel="00BB3B07">
                  <w:rPr>
                    <w:rFonts w:ascii="Times New Roman" w:hAnsi="Times New Roman" w:cs="Times New Roman"/>
                    <w:sz w:val="24"/>
                    <w:szCs w:val="24"/>
                  </w:rPr>
                  <w:delText>/</w:delText>
                </w:r>
              </w:del>
            </w:ins>
            <w:ins w:id="220" w:author="Korisnik" w:date="2021-09-05T19:59:00Z">
              <w:del w:id="221" w:author="sk-mpovalec" w:date="2021-09-06T13:54:00Z">
                <w:r w:rsidR="00625F64" w:rsidDel="00BB3B07">
                  <w:rPr>
                    <w:rFonts w:ascii="Times New Roman" w:hAnsi="Times New Roman" w:cs="Times New Roman"/>
                    <w:sz w:val="24"/>
                    <w:szCs w:val="24"/>
                  </w:rPr>
                  <w:delText>razrednica</w:delText>
                </w:r>
              </w:del>
            </w:ins>
            <w:ins w:id="222" w:author="Korisnik" w:date="2021-09-05T18:39:00Z">
              <w:del w:id="223" w:author="sk-mpovalec" w:date="2021-09-06T13:54:00Z">
                <w:r w:rsidR="003C3B8E" w:rsidDel="00BB3B07">
                  <w:rPr>
                    <w:rFonts w:ascii="Times New Roman" w:hAnsi="Times New Roman" w:cs="Times New Roman"/>
                    <w:sz w:val="24"/>
                    <w:szCs w:val="24"/>
                  </w:rPr>
                  <w:delText xml:space="preserve"> pobjedniku</w:delText>
                </w:r>
              </w:del>
            </w:ins>
            <w:ins w:id="224" w:author="Korisnik" w:date="2021-09-05T19:59:00Z">
              <w:del w:id="225" w:author="sk-mpovalec" w:date="2021-09-06T13:54:00Z">
                <w:r w:rsidR="00625F64" w:rsidDel="00BB3B07">
                  <w:rPr>
                    <w:rFonts w:ascii="Times New Roman" w:hAnsi="Times New Roman" w:cs="Times New Roman"/>
                    <w:sz w:val="24"/>
                    <w:szCs w:val="24"/>
                  </w:rPr>
                  <w:delText>/pobjednici</w:delText>
                </w:r>
              </w:del>
            </w:ins>
            <w:ins w:id="226" w:author="Korisnik" w:date="2021-09-05T18:39:00Z">
              <w:del w:id="227" w:author="sk-mpovalec" w:date="2021-09-06T13:54:00Z">
                <w:r w:rsidR="003C3B8E" w:rsidDel="00BB3B07">
                  <w:rPr>
                    <w:rFonts w:ascii="Times New Roman" w:hAnsi="Times New Roman" w:cs="Times New Roman"/>
                    <w:sz w:val="24"/>
                    <w:szCs w:val="24"/>
                  </w:rPr>
                  <w:delText xml:space="preserve"> igre dodjeljuje medalju </w:delText>
                </w:r>
              </w:del>
            </w:ins>
            <w:ins w:id="228" w:author="Korisnik" w:date="2021-09-05T18:40:00Z">
              <w:del w:id="229" w:author="sk-mpovalec" w:date="2021-09-06T13:54:00Z">
                <w:r w:rsidR="003C3B8E" w:rsidDel="00BB3B07">
                  <w:rPr>
                    <w:rFonts w:ascii="Times New Roman" w:hAnsi="Times New Roman" w:cs="Times New Roman"/>
                    <w:sz w:val="24"/>
                    <w:szCs w:val="24"/>
                  </w:rPr>
                  <w:delText xml:space="preserve">„RAZREDNI PRAVNIK“. </w:delText>
                </w:r>
              </w:del>
            </w:ins>
          </w:p>
          <w:p w:rsidR="00000000" w:rsidRDefault="009A5C15">
            <w:pPr>
              <w:spacing w:line="360" w:lineRule="auto"/>
              <w:jc w:val="both"/>
              <w:rPr>
                <w:bCs/>
              </w:rPr>
              <w:pPrChange w:id="230" w:author="Korisnik" w:date="2021-09-05T19:31:00Z">
                <w:pPr>
                  <w:pStyle w:val="ListParagraph"/>
                  <w:numPr>
                    <w:numId w:val="5"/>
                  </w:numPr>
                  <w:ind w:hanging="360"/>
                  <w:jc w:val="left"/>
                </w:pPr>
              </w:pPrChange>
            </w:pPr>
            <w:ins w:id="231" w:author="Korisnik" w:date="2021-09-05T18:41:00Z">
              <w:del w:id="232" w:author="sk-mpovalec" w:date="2021-09-06T13:54:00Z">
                <w:r w:rsidDel="00BB3B07">
                  <w:rPr>
                    <w:rFonts w:ascii="Times New Roman" w:hAnsi="Times New Roman" w:cs="Times New Roman"/>
                    <w:sz w:val="24"/>
                    <w:szCs w:val="24"/>
                  </w:rPr>
                  <w:delText>Nakon proglašenja pobjednika</w:delText>
                </w:r>
              </w:del>
            </w:ins>
            <w:ins w:id="233" w:author="Korisnik" w:date="2021-09-05T20:00:00Z">
              <w:del w:id="234" w:author="sk-mpovalec" w:date="2021-09-06T13:54:00Z">
                <w:r w:rsidR="00625F64" w:rsidDel="00BB3B07">
                  <w:rPr>
                    <w:rFonts w:ascii="Times New Roman" w:hAnsi="Times New Roman" w:cs="Times New Roman"/>
                    <w:sz w:val="24"/>
                    <w:szCs w:val="24"/>
                  </w:rPr>
                  <w:delText>/pobjednice</w:delText>
                </w:r>
              </w:del>
            </w:ins>
            <w:ins w:id="235" w:author="Korisnik" w:date="2021-09-05T22:34:00Z">
              <w:del w:id="236" w:author="sk-mpovalec" w:date="2021-09-06T13:54:00Z">
                <w:r w:rsidR="00C751B8" w:rsidDel="00BB3B07">
                  <w:rPr>
                    <w:rFonts w:ascii="Times New Roman" w:hAnsi="Times New Roman" w:cs="Times New Roman"/>
                    <w:sz w:val="24"/>
                    <w:szCs w:val="24"/>
                  </w:rPr>
                  <w:delText>,</w:delText>
                </w:r>
              </w:del>
            </w:ins>
            <w:ins w:id="237" w:author="Korisnik" w:date="2021-09-05T18:41:00Z">
              <w:del w:id="238" w:author="sk-mpovalec" w:date="2021-09-06T13:54:00Z">
                <w:r w:rsidDel="00BB3B07">
                  <w:rPr>
                    <w:rFonts w:ascii="Times New Roman" w:hAnsi="Times New Roman" w:cs="Times New Roman"/>
                    <w:sz w:val="24"/>
                    <w:szCs w:val="24"/>
                  </w:rPr>
                  <w:delText xml:space="preserve"> razrednik</w:delText>
                </w:r>
              </w:del>
            </w:ins>
            <w:ins w:id="239" w:author="Korisnik" w:date="2021-09-05T20:00:00Z">
              <w:del w:id="240" w:author="sk-mpovalec" w:date="2021-09-06T13:54:00Z">
                <w:r w:rsidR="00625F64" w:rsidDel="00BB3B07">
                  <w:rPr>
                    <w:rFonts w:ascii="Times New Roman" w:hAnsi="Times New Roman" w:cs="Times New Roman"/>
                    <w:sz w:val="24"/>
                    <w:szCs w:val="24"/>
                  </w:rPr>
                  <w:delText>/razrednica</w:delText>
                </w:r>
              </w:del>
            </w:ins>
            <w:ins w:id="241" w:author="Korisnik" w:date="2021-09-05T18:41:00Z">
              <w:del w:id="242" w:author="sk-mpovalec" w:date="2021-09-06T13:54:00Z">
                <w:r w:rsidDel="00BB3B07">
                  <w:rPr>
                    <w:rFonts w:ascii="Times New Roman" w:hAnsi="Times New Roman" w:cs="Times New Roman"/>
                    <w:sz w:val="24"/>
                    <w:szCs w:val="24"/>
                  </w:rPr>
                  <w:delText xml:space="preserve"> poziva učenike da se prisjete procesa izbor</w:delText>
                </w:r>
                <w:r w:rsidR="00625F64" w:rsidDel="00BB3B07">
                  <w:rPr>
                    <w:rFonts w:ascii="Times New Roman" w:hAnsi="Times New Roman" w:cs="Times New Roman"/>
                    <w:sz w:val="24"/>
                    <w:szCs w:val="24"/>
                  </w:rPr>
                  <w:delText>a razrednog rukovodstava te</w:delText>
                </w:r>
                <w:r w:rsidDel="00BB3B07">
                  <w:rPr>
                    <w:rFonts w:ascii="Times New Roman" w:hAnsi="Times New Roman" w:cs="Times New Roman"/>
                    <w:sz w:val="24"/>
                    <w:szCs w:val="24"/>
                  </w:rPr>
                  <w:delText xml:space="preserve"> da kod kuće istraže pojmove politika, društvo i demokracija te promisle kakve bi vještine, znanja i osobine trebao imati njihov predstavnik. Također, učenici su dobili </w:delText>
                </w:r>
              </w:del>
            </w:ins>
            <w:ins w:id="243" w:author="Korisnik" w:date="2021-09-05T18:46:00Z">
              <w:del w:id="244" w:author="sk-mpovalec" w:date="2021-09-06T13:54:00Z">
                <w:r w:rsidDel="00BB3B07">
                  <w:rPr>
                    <w:rFonts w:ascii="Times New Roman" w:hAnsi="Times New Roman" w:cs="Times New Roman"/>
                    <w:sz w:val="24"/>
                    <w:szCs w:val="24"/>
                  </w:rPr>
                  <w:delText>zadatak</w:delText>
                </w:r>
              </w:del>
            </w:ins>
            <w:ins w:id="245" w:author="Korisnik" w:date="2021-09-05T18:41:00Z">
              <w:del w:id="246" w:author="sk-mpovalec" w:date="2021-09-06T13:54:00Z">
                <w:r w:rsidDel="00BB3B07">
                  <w:rPr>
                    <w:rFonts w:ascii="Times New Roman" w:hAnsi="Times New Roman" w:cs="Times New Roman"/>
                    <w:sz w:val="24"/>
                    <w:szCs w:val="24"/>
                  </w:rPr>
                  <w:delText xml:space="preserve"> pripremiti svoje programe, digitalne letke, prezentacije i videozapise koji se mogu postaviti u </w:delText>
                </w:r>
              </w:del>
            </w:ins>
            <w:ins w:id="247" w:author="Korisnik" w:date="2021-09-05T18:46:00Z">
              <w:del w:id="248" w:author="sk-mpovalec" w:date="2021-09-06T13:54:00Z">
                <w:r w:rsidDel="00BB3B07">
                  <w:rPr>
                    <w:rFonts w:ascii="Times New Roman" w:hAnsi="Times New Roman" w:cs="Times New Roman"/>
                    <w:sz w:val="24"/>
                    <w:szCs w:val="24"/>
                  </w:rPr>
                  <w:delText>virtualnom</w:delText>
                </w:r>
              </w:del>
            </w:ins>
            <w:ins w:id="249" w:author="Korisnik" w:date="2021-09-05T18:41:00Z">
              <w:del w:id="250" w:author="sk-mpovalec" w:date="2021-09-06T13:54:00Z">
                <w:r w:rsidDel="00BB3B07">
                  <w:rPr>
                    <w:rFonts w:ascii="Times New Roman" w:hAnsi="Times New Roman" w:cs="Times New Roman"/>
                    <w:sz w:val="24"/>
                    <w:szCs w:val="24"/>
                  </w:rPr>
                  <w:delText xml:space="preserve"> razredu, a koje će na izbornom satu predstaviti i pred razredom. </w:delText>
                </w:r>
              </w:del>
            </w:ins>
            <w:del w:id="251" w:author="sk-mpovalec" w:date="2021-09-06T13:54:00Z">
              <w:r w:rsidR="00AA24A9" w:rsidRPr="00AA24A9" w:rsidDel="00BB3B07">
                <w:rPr>
                  <w:rFonts w:ascii="Times New Roman" w:hAnsi="Times New Roman" w:cs="Times New Roman"/>
                  <w:bCs/>
                  <w:sz w:val="24"/>
                  <w:szCs w:val="24"/>
                  <w:rPrChange w:id="252" w:author="Korisnik" w:date="2021-09-05T18:39:00Z">
                    <w:rPr>
                      <w:b/>
                    </w:rPr>
                  </w:rPrChange>
                </w:rPr>
                <w:delText>(5 min)</w:delText>
              </w:r>
            </w:del>
          </w:p>
          <w:p w:rsidR="00000000" w:rsidRDefault="00E64353">
            <w:pPr>
              <w:jc w:val="both"/>
              <w:rPr>
                <w:bCs/>
              </w:rPr>
              <w:pPrChange w:id="253" w:author="Korisnik" w:date="2021-09-05T18:03:00Z">
                <w:pPr>
                  <w:ind w:left="360"/>
                </w:pPr>
              </w:pPrChange>
            </w:pPr>
            <w:del w:id="254" w:author="Korisnik" w:date="2021-09-05T18:03:00Z">
              <w:r w:rsidDel="003F3103">
                <w:rPr>
                  <w:rFonts w:ascii="Times New Roman" w:hAnsi="Times New Roman" w:cs="Times New Roman"/>
                  <w:bCs/>
                  <w:sz w:val="24"/>
                  <w:szCs w:val="24"/>
                </w:rPr>
                <w:delText xml:space="preserve">Kada su sva pravila zapisana na </w:delText>
              </w:r>
              <w:r w:rsidR="00ED7147" w:rsidDel="003F3103">
                <w:rPr>
                  <w:rFonts w:ascii="Times New Roman" w:hAnsi="Times New Roman" w:cs="Times New Roman"/>
                  <w:bCs/>
                  <w:sz w:val="24"/>
                  <w:szCs w:val="24"/>
                </w:rPr>
                <w:delText xml:space="preserve">za to predviđene oblike, na pano postavljamo uskličnik oko kojeg učenici dodaju svoja razredna pravila. Kada smo se svi vratili na svoja mjesta, nasumično prozivam učenike da pogode što piše na kojem obliku, odnosno na koje se pravilo oblik odnosi. </w:delText>
              </w:r>
            </w:del>
            <w:del w:id="255" w:author="Korisnik" w:date="2021-09-05T18:46:00Z">
              <w:r w:rsidR="00AA0C99" w:rsidRPr="00E31005" w:rsidDel="009A5C15">
                <w:rPr>
                  <w:b/>
                  <w:bCs/>
                </w:rPr>
                <w:br/>
              </w:r>
            </w:del>
          </w:p>
        </w:tc>
      </w:tr>
    </w:tbl>
    <w:p w:rsidR="00625F64" w:rsidRDefault="00625F64">
      <w:pPr>
        <w:rPr>
          <w:ins w:id="256" w:author="Korisnik" w:date="2021-09-05T20:06:00Z"/>
        </w:rPr>
      </w:pPr>
    </w:p>
    <w:p w:rsidR="00625F64" w:rsidDel="00BB3B07" w:rsidRDefault="00625F64">
      <w:pPr>
        <w:tabs>
          <w:tab w:val="left" w:pos="880"/>
          <w:tab w:val="left" w:pos="2960"/>
        </w:tabs>
        <w:spacing w:after="0" w:line="360" w:lineRule="auto"/>
        <w:ind w:left="280"/>
        <w:jc w:val="both"/>
        <w:rPr>
          <w:ins w:id="257" w:author="Korisnik" w:date="2021-09-05T20:06:00Z"/>
          <w:del w:id="258" w:author="sk-mpovalec" w:date="2021-09-06T13:54:00Z"/>
        </w:rPr>
      </w:pPr>
      <w:ins w:id="259" w:author="Korisnik" w:date="2021-09-05T20:06:00Z">
        <w:r>
          <w:br w:type="page"/>
        </w:r>
      </w:ins>
    </w:p>
    <w:p w:rsidR="000210F5" w:rsidDel="00625F64" w:rsidRDefault="00B33E2C">
      <w:pPr>
        <w:rPr>
          <w:del w:id="260" w:author="Korisnik" w:date="2021-09-05T20:06:00Z"/>
        </w:rPr>
      </w:pPr>
    </w:p>
    <w:p w:rsidR="00000000" w:rsidDel="00BB3B07" w:rsidRDefault="00AA0C99" w:rsidP="00BB3B07">
      <w:pPr>
        <w:tabs>
          <w:tab w:val="left" w:pos="880"/>
          <w:tab w:val="left" w:pos="2960"/>
        </w:tabs>
        <w:spacing w:after="0" w:line="360" w:lineRule="auto"/>
        <w:ind w:left="280"/>
        <w:jc w:val="both"/>
        <w:rPr>
          <w:del w:id="261" w:author="sk-mpovalec" w:date="2021-09-06T13:54:00Z"/>
        </w:rPr>
        <w:pPrChange w:id="262" w:author="sk-mpovalec" w:date="2021-09-06T13:54:00Z">
          <w:pPr>
            <w:tabs>
              <w:tab w:val="left" w:pos="880"/>
              <w:tab w:val="left" w:pos="2960"/>
            </w:tabs>
            <w:spacing w:after="0" w:line="360" w:lineRule="auto"/>
            <w:ind w:left="280"/>
            <w:jc w:val="both"/>
          </w:pPr>
        </w:pPrChange>
      </w:pPr>
      <w:del w:id="263" w:author="Korisnik" w:date="2021-09-05T18:36:00Z">
        <w:r w:rsidDel="003C3B8E">
          <w:br w:type="page"/>
        </w:r>
      </w:del>
    </w:p>
    <w:p w:rsidR="00442C58" w:rsidRDefault="00AA0C99" w:rsidP="00BB3B07">
      <w:pPr>
        <w:tabs>
          <w:tab w:val="left" w:pos="880"/>
          <w:tab w:val="left" w:pos="2960"/>
        </w:tabs>
        <w:spacing w:after="0" w:line="360" w:lineRule="auto"/>
        <w:ind w:left="280"/>
        <w:jc w:val="both"/>
        <w:rPr>
          <w:ins w:id="264" w:author="Korisnik" w:date="2021-09-05T17:52:00Z"/>
          <w:rFonts w:ascii="Times New Roman" w:hAnsi="Times New Roman" w:cs="Times New Roman"/>
          <w:b/>
          <w:sz w:val="24"/>
          <w:szCs w:val="24"/>
        </w:rPr>
        <w:pPrChange w:id="265" w:author="sk-mpovalec" w:date="2021-09-06T13:54:00Z">
          <w:pPr/>
        </w:pPrChange>
      </w:pPr>
      <w:r w:rsidRPr="00AA0C99">
        <w:rPr>
          <w:rFonts w:ascii="Times New Roman" w:hAnsi="Times New Roman" w:cs="Times New Roman"/>
          <w:b/>
          <w:sz w:val="24"/>
          <w:szCs w:val="24"/>
        </w:rPr>
        <w:t>Prilog</w:t>
      </w:r>
      <w:ins w:id="266" w:author="Korisnik" w:date="2021-09-05T17:46:00Z">
        <w:r w:rsidR="00810E10">
          <w:rPr>
            <w:rFonts w:ascii="Times New Roman" w:hAnsi="Times New Roman" w:cs="Times New Roman"/>
            <w:b/>
            <w:sz w:val="24"/>
            <w:szCs w:val="24"/>
          </w:rPr>
          <w:t xml:space="preserve"> 1</w:t>
        </w:r>
      </w:ins>
    </w:p>
    <w:p w:rsidR="00000000" w:rsidRDefault="00810E10">
      <w:pPr>
        <w:ind w:left="360"/>
        <w:rPr>
          <w:ins w:id="267" w:author="Korisnik" w:date="2021-09-05T17:19:00Z"/>
          <w:rFonts w:ascii="Times New Roman" w:hAnsi="Times New Roman" w:cs="Times New Roman"/>
          <w:b/>
          <w:sz w:val="24"/>
          <w:szCs w:val="24"/>
        </w:rPr>
        <w:pPrChange w:id="268" w:author="Korisnik" w:date="2021-09-05T18:13:00Z">
          <w:pPr/>
        </w:pPrChange>
      </w:pPr>
      <w:ins w:id="269" w:author="Korisnik" w:date="2021-09-05T17:52:00Z">
        <w:r>
          <w:rPr>
            <w:rFonts w:ascii="Times New Roman" w:hAnsi="Times New Roman" w:cs="Times New Roman"/>
            <w:b/>
            <w:sz w:val="24"/>
            <w:szCs w:val="24"/>
          </w:rPr>
          <w:t>Pravila igre:</w:t>
        </w:r>
      </w:ins>
    </w:p>
    <w:p w:rsidR="00000000" w:rsidRDefault="00AA24A9">
      <w:pPr>
        <w:pStyle w:val="ListParagraph"/>
        <w:numPr>
          <w:ilvl w:val="0"/>
          <w:numId w:val="6"/>
        </w:numPr>
        <w:rPr>
          <w:ins w:id="270" w:author="Korisnik" w:date="2021-09-05T17:32:00Z"/>
          <w:rPrChange w:id="271" w:author="Korisnik" w:date="2021-09-05T17:44:00Z">
            <w:rPr>
              <w:ins w:id="272" w:author="Korisnik" w:date="2021-09-05T17:32:00Z"/>
              <w:b/>
            </w:rPr>
          </w:rPrChange>
        </w:rPr>
        <w:pPrChange w:id="273" w:author="Korisnik" w:date="2021-09-05T17:20:00Z">
          <w:pPr/>
        </w:pPrChange>
      </w:pPr>
      <w:ins w:id="274" w:author="Korisnik" w:date="2021-09-05T17:31:00Z">
        <w:r w:rsidRPr="00AA24A9">
          <w:rPr>
            <w:rPrChange w:id="275" w:author="Korisnik" w:date="2021-09-05T17:44:00Z">
              <w:rPr>
                <w:b/>
              </w:rPr>
            </w:rPrChange>
          </w:rPr>
          <w:t>Cilj igre je otkriti pojam koji odgovara broju kvadratića nacrtanih na ploči.</w:t>
        </w:r>
      </w:ins>
    </w:p>
    <w:p w:rsidR="00000000" w:rsidRDefault="00AA24A9">
      <w:pPr>
        <w:pStyle w:val="ListParagraph"/>
        <w:numPr>
          <w:ilvl w:val="0"/>
          <w:numId w:val="6"/>
        </w:numPr>
        <w:rPr>
          <w:ins w:id="276" w:author="Korisnik" w:date="2021-09-05T17:31:00Z"/>
          <w:rPrChange w:id="277" w:author="Korisnik" w:date="2021-09-05T17:44:00Z">
            <w:rPr>
              <w:ins w:id="278" w:author="Korisnik" w:date="2021-09-05T17:31:00Z"/>
              <w:b/>
            </w:rPr>
          </w:rPrChange>
        </w:rPr>
        <w:pPrChange w:id="279" w:author="Korisnik" w:date="2021-09-05T17:20:00Z">
          <w:pPr/>
        </w:pPrChange>
      </w:pPr>
      <w:ins w:id="280" w:author="Korisnik" w:date="2021-09-05T17:32:00Z">
        <w:r w:rsidRPr="00AA24A9">
          <w:rPr>
            <w:rPrChange w:id="281" w:author="Korisnik" w:date="2021-09-05T17:44:00Z">
              <w:rPr>
                <w:b/>
              </w:rPr>
            </w:rPrChange>
          </w:rPr>
          <w:t xml:space="preserve">Pojam je vezan uz skraćenu verziju pravilnika koju </w:t>
        </w:r>
        <w:r w:rsidRPr="00AA24A9">
          <w:t xml:space="preserve">prezentira razrednik </w:t>
        </w:r>
      </w:ins>
      <w:ins w:id="282" w:author="sk-mpovalec" w:date="2021-09-06T13:55:00Z">
        <w:r w:rsidR="00BB3B07">
          <w:t xml:space="preserve">s </w:t>
        </w:r>
      </w:ins>
      <w:ins w:id="283" w:author="Korisnik" w:date="2021-09-05T17:32:00Z">
        <w:r w:rsidRPr="00AA24A9">
          <w:t>pomoću PPT-</w:t>
        </w:r>
        <w:r w:rsidRPr="00AA24A9">
          <w:rPr>
            <w:rPrChange w:id="284" w:author="Korisnik" w:date="2021-09-05T17:44:00Z">
              <w:rPr>
                <w:b/>
              </w:rPr>
            </w:rPrChange>
          </w:rPr>
          <w:t>a</w:t>
        </w:r>
      </w:ins>
      <w:ins w:id="285" w:author="Korisnik" w:date="2021-09-05T17:44:00Z">
        <w:r w:rsidR="002D523A">
          <w:t>.</w:t>
        </w:r>
      </w:ins>
    </w:p>
    <w:p w:rsidR="00000000" w:rsidRDefault="00AA24A9">
      <w:pPr>
        <w:pStyle w:val="ListParagraph"/>
        <w:numPr>
          <w:ilvl w:val="0"/>
          <w:numId w:val="6"/>
        </w:numPr>
        <w:rPr>
          <w:ins w:id="286" w:author="Korisnik" w:date="2021-09-05T17:28:00Z"/>
          <w:rPrChange w:id="287" w:author="Korisnik" w:date="2021-09-05T17:44:00Z">
            <w:rPr>
              <w:ins w:id="288" w:author="Korisnik" w:date="2021-09-05T17:28:00Z"/>
              <w:b/>
            </w:rPr>
          </w:rPrChange>
        </w:rPr>
        <w:pPrChange w:id="289" w:author="Korisnik" w:date="2021-09-05T17:20:00Z">
          <w:pPr/>
        </w:pPrChange>
      </w:pPr>
      <w:ins w:id="290" w:author="Korisnik" w:date="2021-09-05T17:28:00Z">
        <w:r w:rsidRPr="00AA24A9">
          <w:rPr>
            <w:rPrChange w:id="291" w:author="Korisnik" w:date="2021-09-05T17:44:00Z">
              <w:rPr>
                <w:b/>
              </w:rPr>
            </w:rPrChange>
          </w:rPr>
          <w:t xml:space="preserve">Razrednik odabire jednog učenika asistenta </w:t>
        </w:r>
      </w:ins>
      <w:ins w:id="292" w:author="Korisnik" w:date="2021-09-05T17:32:00Z">
        <w:r w:rsidRPr="00AA24A9">
          <w:rPr>
            <w:rPrChange w:id="293" w:author="Korisnik" w:date="2021-09-05T17:44:00Z">
              <w:rPr>
                <w:b/>
              </w:rPr>
            </w:rPrChange>
          </w:rPr>
          <w:t>slučajnim</w:t>
        </w:r>
      </w:ins>
      <w:ins w:id="294" w:author="Korisnik" w:date="2021-09-05T17:28:00Z">
        <w:r w:rsidRPr="00AA24A9">
          <w:rPr>
            <w:rPrChange w:id="295" w:author="Korisnik" w:date="2021-09-05T17:44:00Z">
              <w:rPr>
                <w:b/>
              </w:rPr>
            </w:rPrChange>
          </w:rPr>
          <w:t xml:space="preserve"> odabirom u imeniku. </w:t>
        </w:r>
      </w:ins>
      <w:ins w:id="296" w:author="Korisnik" w:date="2021-09-05T17:30:00Z">
        <w:r w:rsidRPr="00AA24A9">
          <w:rPr>
            <w:rPrChange w:id="297" w:author="Korisnik" w:date="2021-09-05T17:44:00Z">
              <w:rPr>
                <w:b/>
              </w:rPr>
            </w:rPrChange>
          </w:rPr>
          <w:t xml:space="preserve">Učeniku asistentu je za rad potreban papir s popisom učenika i pribor za pisanje. </w:t>
        </w:r>
      </w:ins>
      <w:ins w:id="298" w:author="Korisnik" w:date="2021-09-05T17:28:00Z">
        <w:r w:rsidRPr="00AA24A9">
          <w:rPr>
            <w:rPrChange w:id="299" w:author="Korisnik" w:date="2021-09-05T17:44:00Z">
              <w:rPr>
                <w:b/>
              </w:rPr>
            </w:rPrChange>
          </w:rPr>
          <w:t xml:space="preserve">Dužnost učenika je pratiti rezultate i zapisivati ih na papir. I učenik asistent ima pravo sudjelovanja u igri. </w:t>
        </w:r>
      </w:ins>
    </w:p>
    <w:p w:rsidR="00000000" w:rsidRDefault="00AA24A9">
      <w:pPr>
        <w:pStyle w:val="ListParagraph"/>
        <w:numPr>
          <w:ilvl w:val="0"/>
          <w:numId w:val="6"/>
        </w:numPr>
        <w:rPr>
          <w:ins w:id="300" w:author="Korisnik" w:date="2021-09-05T17:54:00Z"/>
        </w:rPr>
        <w:pPrChange w:id="301" w:author="Korisnik" w:date="2021-09-05T17:20:00Z">
          <w:pPr/>
        </w:pPrChange>
      </w:pPr>
      <w:ins w:id="302" w:author="Korisnik" w:date="2021-09-05T17:29:00Z">
        <w:r w:rsidRPr="00AA24A9">
          <w:rPr>
            <w:rPrChange w:id="303" w:author="Korisnik" w:date="2021-09-05T17:44:00Z">
              <w:rPr>
                <w:b/>
              </w:rPr>
            </w:rPrChange>
          </w:rPr>
          <w:t>Na početku igre</w:t>
        </w:r>
      </w:ins>
      <w:ins w:id="304" w:author="Korisnik" w:date="2021-09-05T17:30:00Z">
        <w:r w:rsidRPr="00AA24A9">
          <w:t xml:space="preserve"> svakom učeniku</w:t>
        </w:r>
        <w:r w:rsidRPr="00AA24A9">
          <w:rPr>
            <w:rPrChange w:id="305" w:author="Korisnik" w:date="2021-09-05T17:44:00Z">
              <w:rPr>
                <w:b/>
              </w:rPr>
            </w:rPrChange>
          </w:rPr>
          <w:t xml:space="preserve"> dodjeljuje</w:t>
        </w:r>
      </w:ins>
      <w:ins w:id="306" w:author="Korisnik" w:date="2021-09-05T22:35:00Z">
        <w:r w:rsidR="00C751B8">
          <w:t xml:space="preserve"> se</w:t>
        </w:r>
      </w:ins>
      <w:ins w:id="307" w:author="Korisnik" w:date="2021-09-05T17:30:00Z">
        <w:r w:rsidRPr="00AA24A9">
          <w:rPr>
            <w:rPrChange w:id="308" w:author="Korisnik" w:date="2021-09-05T17:44:00Z">
              <w:rPr>
                <w:b/>
              </w:rPr>
            </w:rPrChange>
          </w:rPr>
          <w:t xml:space="preserve"> 50 bodova za igru. </w:t>
        </w:r>
      </w:ins>
    </w:p>
    <w:p w:rsidR="00000000" w:rsidRDefault="00AA24A9">
      <w:pPr>
        <w:pStyle w:val="ListParagraph"/>
        <w:numPr>
          <w:ilvl w:val="0"/>
          <w:numId w:val="6"/>
        </w:numPr>
        <w:rPr>
          <w:ins w:id="309" w:author="Korisnik" w:date="2021-09-05T17:35:00Z"/>
          <w:rPrChange w:id="310" w:author="Korisnik" w:date="2021-09-05T17:44:00Z">
            <w:rPr>
              <w:ins w:id="311" w:author="Korisnik" w:date="2021-09-05T17:35:00Z"/>
              <w:b/>
            </w:rPr>
          </w:rPrChange>
        </w:rPr>
        <w:pPrChange w:id="312" w:author="Korisnik" w:date="2021-09-05T17:20:00Z">
          <w:pPr/>
        </w:pPrChange>
      </w:pPr>
      <w:ins w:id="313" w:author="Korisnik" w:date="2021-09-05T17:33:00Z">
        <w:r w:rsidRPr="00AA24A9">
          <w:rPr>
            <w:rPrChange w:id="314" w:author="Korisnik" w:date="2021-09-05T17:44:00Z">
              <w:rPr>
                <w:b/>
              </w:rPr>
            </w:rPrChange>
          </w:rPr>
          <w:t xml:space="preserve">Svaki od učenika se može javiti i ponuditi odgovor u bilo kojem trenutku, a asistent proziva učenike po redu podizanja ruku. </w:t>
        </w:r>
      </w:ins>
    </w:p>
    <w:p w:rsidR="00000000" w:rsidRDefault="00AA24A9">
      <w:pPr>
        <w:pStyle w:val="ListParagraph"/>
        <w:numPr>
          <w:ilvl w:val="0"/>
          <w:numId w:val="6"/>
        </w:numPr>
        <w:rPr>
          <w:ins w:id="315" w:author="Korisnik" w:date="2021-09-05T17:35:00Z"/>
          <w:rPrChange w:id="316" w:author="Korisnik" w:date="2021-09-05T17:44:00Z">
            <w:rPr>
              <w:ins w:id="317" w:author="Korisnik" w:date="2021-09-05T17:35:00Z"/>
              <w:b/>
            </w:rPr>
          </w:rPrChange>
        </w:rPr>
        <w:pPrChange w:id="318" w:author="Korisnik" w:date="2021-09-05T17:20:00Z">
          <w:pPr/>
        </w:pPrChange>
      </w:pPr>
      <w:ins w:id="319" w:author="Korisnik" w:date="2021-09-05T17:35:00Z">
        <w:r w:rsidRPr="00AA24A9">
          <w:rPr>
            <w:rPrChange w:id="320" w:author="Korisnik" w:date="2021-09-05T17:44:00Z">
              <w:rPr>
                <w:b/>
              </w:rPr>
            </w:rPrChange>
          </w:rPr>
          <w:t>Ako učenik ponudi točan pojam</w:t>
        </w:r>
      </w:ins>
      <w:ins w:id="321" w:author="Korisnik" w:date="2021-09-05T22:35:00Z">
        <w:r w:rsidR="00C751B8">
          <w:t>,</w:t>
        </w:r>
      </w:ins>
      <w:ins w:id="322" w:author="Korisnik" w:date="2021-09-05T17:35:00Z">
        <w:r w:rsidRPr="00AA24A9">
          <w:rPr>
            <w:rPrChange w:id="323" w:author="Korisnik" w:date="2021-09-05T17:44:00Z">
              <w:rPr>
                <w:b/>
              </w:rPr>
            </w:rPrChange>
          </w:rPr>
          <w:t xml:space="preserve"> osvaja 10 bodova. </w:t>
        </w:r>
      </w:ins>
    </w:p>
    <w:p w:rsidR="00000000" w:rsidRDefault="00AA24A9">
      <w:pPr>
        <w:pStyle w:val="ListParagraph"/>
        <w:numPr>
          <w:ilvl w:val="0"/>
          <w:numId w:val="6"/>
        </w:numPr>
        <w:rPr>
          <w:ins w:id="324" w:author="Korisnik" w:date="2021-09-05T17:33:00Z"/>
          <w:rPrChange w:id="325" w:author="Korisnik" w:date="2021-09-05T17:44:00Z">
            <w:rPr>
              <w:ins w:id="326" w:author="Korisnik" w:date="2021-09-05T17:33:00Z"/>
              <w:b/>
            </w:rPr>
          </w:rPrChange>
        </w:rPr>
        <w:pPrChange w:id="327" w:author="Korisnik" w:date="2021-09-05T17:20:00Z">
          <w:pPr/>
        </w:pPrChange>
      </w:pPr>
      <w:ins w:id="328" w:author="Korisnik" w:date="2021-09-05T17:35:00Z">
        <w:r w:rsidRPr="00AA24A9">
          <w:rPr>
            <w:rPrChange w:id="329" w:author="Korisnik" w:date="2021-09-05T17:44:00Z">
              <w:rPr>
                <w:b/>
              </w:rPr>
            </w:rPrChange>
          </w:rPr>
          <w:t>Ako učenik ponudi netočan pojam</w:t>
        </w:r>
      </w:ins>
      <w:ins w:id="330" w:author="Korisnik" w:date="2021-09-05T22:36:00Z">
        <w:r w:rsidR="00C751B8">
          <w:t>,</w:t>
        </w:r>
      </w:ins>
      <w:ins w:id="331" w:author="Korisnik" w:date="2021-09-05T17:35:00Z">
        <w:r w:rsidRPr="00AA24A9">
          <w:rPr>
            <w:rPrChange w:id="332" w:author="Korisnik" w:date="2021-09-05T17:44:00Z">
              <w:rPr>
                <w:b/>
              </w:rPr>
            </w:rPrChange>
          </w:rPr>
          <w:t xml:space="preserve"> ima pravo </w:t>
        </w:r>
      </w:ins>
      <w:ins w:id="333" w:author="Korisnik" w:date="2021-09-05T17:36:00Z">
        <w:r w:rsidRPr="00AA24A9">
          <w:rPr>
            <w:rPrChange w:id="334" w:author="Korisnik" w:date="2021-09-05T17:44:00Z">
              <w:rPr>
                <w:b/>
              </w:rPr>
            </w:rPrChange>
          </w:rPr>
          <w:t>ponuditi</w:t>
        </w:r>
      </w:ins>
      <w:ins w:id="335" w:author="Korisnik" w:date="2021-09-05T17:35:00Z">
        <w:r w:rsidRPr="00AA24A9">
          <w:t xml:space="preserve"> slovo,</w:t>
        </w:r>
        <w:r w:rsidRPr="00AA24A9">
          <w:rPr>
            <w:rPrChange w:id="336" w:author="Korisnik" w:date="2021-09-05T17:44:00Z">
              <w:rPr>
                <w:b/>
              </w:rPr>
            </w:rPrChange>
          </w:rPr>
          <w:t xml:space="preserve"> ako se slovo nalazi u traženom pojmu, učeniku se oduzima samo 5 bodova, u suprotnom mu se oduzima 10 bodova. </w:t>
        </w:r>
      </w:ins>
    </w:p>
    <w:p w:rsidR="003F3103" w:rsidRDefault="00AA24A9" w:rsidP="003F3103">
      <w:pPr>
        <w:pStyle w:val="ListParagraph"/>
        <w:numPr>
          <w:ilvl w:val="0"/>
          <w:numId w:val="6"/>
        </w:numPr>
        <w:rPr>
          <w:ins w:id="337" w:author="Korisnik" w:date="2021-09-05T18:03:00Z"/>
        </w:rPr>
      </w:pPr>
      <w:ins w:id="338" w:author="Korisnik" w:date="2021-09-05T17:34:00Z">
        <w:r w:rsidRPr="00AA24A9">
          <w:rPr>
            <w:rPrChange w:id="339" w:author="Korisnik" w:date="2021-09-05T17:44:00Z">
              <w:rPr>
                <w:b/>
              </w:rPr>
            </w:rPrChange>
          </w:rPr>
          <w:t xml:space="preserve">Ako neki učenik ponudi odgovor prije nego je prozvan, oduzima mu se 10 bodova i nema pravo ponuditi slovo. </w:t>
        </w:r>
      </w:ins>
    </w:p>
    <w:p w:rsidR="00000000" w:rsidRDefault="003F3103">
      <w:pPr>
        <w:pStyle w:val="ListParagraph"/>
        <w:numPr>
          <w:ilvl w:val="0"/>
          <w:numId w:val="6"/>
        </w:numPr>
        <w:rPr>
          <w:ins w:id="340" w:author="Korisnik" w:date="2021-09-05T17:36:00Z"/>
          <w:rPrChange w:id="341" w:author="Korisnik" w:date="2021-09-05T17:44:00Z">
            <w:rPr>
              <w:ins w:id="342" w:author="Korisnik" w:date="2021-09-05T17:36:00Z"/>
              <w:b/>
            </w:rPr>
          </w:rPrChange>
        </w:rPr>
        <w:pPrChange w:id="343" w:author="Korisnik" w:date="2021-09-05T18:03:00Z">
          <w:pPr/>
        </w:pPrChange>
      </w:pPr>
      <w:ins w:id="344" w:author="Korisnik" w:date="2021-09-05T18:03:00Z">
        <w:r>
          <w:t xml:space="preserve">Ako do kraja čitanja pravilnika učenici ne pogode traženi pojam i nitko se od učenika ne javlja, razrednik slučajnim odabirom proziva učenike te se primjenjuju sva pravila o bodovanju. </w:t>
        </w:r>
      </w:ins>
    </w:p>
    <w:p w:rsidR="00000000" w:rsidRDefault="00AA24A9">
      <w:pPr>
        <w:pStyle w:val="ListParagraph"/>
        <w:numPr>
          <w:ilvl w:val="0"/>
          <w:numId w:val="6"/>
        </w:numPr>
        <w:rPr>
          <w:ins w:id="345" w:author="Korisnik" w:date="2021-09-05T17:36:00Z"/>
          <w:rPrChange w:id="346" w:author="Korisnik" w:date="2021-09-05T17:44:00Z">
            <w:rPr>
              <w:ins w:id="347" w:author="Korisnik" w:date="2021-09-05T17:36:00Z"/>
              <w:b/>
            </w:rPr>
          </w:rPrChange>
        </w:rPr>
        <w:pPrChange w:id="348" w:author="Korisnik" w:date="2021-09-05T17:20:00Z">
          <w:pPr/>
        </w:pPrChange>
      </w:pPr>
      <w:ins w:id="349" w:author="Korisnik" w:date="2021-09-05T17:36:00Z">
        <w:r w:rsidRPr="00AA24A9">
          <w:rPr>
            <w:rPrChange w:id="350" w:author="Korisnik" w:date="2021-09-05T17:44:00Z">
              <w:rPr>
                <w:b/>
              </w:rPr>
            </w:rPrChange>
          </w:rPr>
          <w:t xml:space="preserve">Pobjednik igre je učenik s najvećim brojem bodova. </w:t>
        </w:r>
      </w:ins>
    </w:p>
    <w:p w:rsidR="00000000" w:rsidRDefault="00AA24A9">
      <w:pPr>
        <w:pStyle w:val="ListParagraph"/>
        <w:numPr>
          <w:ilvl w:val="0"/>
          <w:numId w:val="6"/>
        </w:numPr>
        <w:rPr>
          <w:ins w:id="351" w:author="Korisnik" w:date="2021-09-05T17:37:00Z"/>
          <w:rPrChange w:id="352" w:author="Korisnik" w:date="2021-09-05T17:44:00Z">
            <w:rPr>
              <w:ins w:id="353" w:author="Korisnik" w:date="2021-09-05T17:37:00Z"/>
              <w:b/>
            </w:rPr>
          </w:rPrChange>
        </w:rPr>
        <w:pPrChange w:id="354" w:author="Korisnik" w:date="2021-09-05T17:20:00Z">
          <w:pPr/>
        </w:pPrChange>
      </w:pPr>
      <w:ins w:id="355" w:author="Korisnik" w:date="2021-09-05T17:37:00Z">
        <w:r w:rsidRPr="00AA24A9">
          <w:rPr>
            <w:rPrChange w:id="356" w:author="Korisnik" w:date="2021-09-05T17:44:00Z">
              <w:rPr>
                <w:b/>
              </w:rPr>
            </w:rPrChange>
          </w:rPr>
          <w:t>Ako dva ili više učenika imaju jednak broj bodova</w:t>
        </w:r>
      </w:ins>
      <w:ins w:id="357" w:author="Korisnik" w:date="2021-09-05T22:37:00Z">
        <w:r w:rsidR="005A070D">
          <w:t>,</w:t>
        </w:r>
      </w:ins>
      <w:ins w:id="358" w:author="Korisnik" w:date="2021-09-05T17:37:00Z">
        <w:r w:rsidRPr="00AA24A9">
          <w:rPr>
            <w:rPrChange w:id="359" w:author="Korisnik" w:date="2021-09-05T17:44:00Z">
              <w:rPr>
                <w:b/>
              </w:rPr>
            </w:rPrChange>
          </w:rPr>
          <w:t xml:space="preserve"> tada samo oni sudjeluju u završnoj igri pogađanja točnog naziva jednog od pravilnika. </w:t>
        </w:r>
      </w:ins>
    </w:p>
    <w:p w:rsidR="00000000" w:rsidRDefault="00AA24A9">
      <w:pPr>
        <w:pStyle w:val="ListParagraph"/>
        <w:numPr>
          <w:ilvl w:val="0"/>
          <w:numId w:val="6"/>
        </w:numPr>
        <w:rPr>
          <w:ins w:id="360" w:author="Korisnik" w:date="2021-09-05T18:11:00Z"/>
        </w:rPr>
        <w:pPrChange w:id="361" w:author="Korisnik" w:date="2021-09-05T18:46:00Z">
          <w:pPr>
            <w:tabs>
              <w:tab w:val="left" w:pos="880"/>
              <w:tab w:val="left" w:pos="2960"/>
            </w:tabs>
            <w:spacing w:after="0" w:line="360" w:lineRule="auto"/>
            <w:ind w:left="280"/>
            <w:jc w:val="both"/>
          </w:pPr>
        </w:pPrChange>
      </w:pPr>
      <w:ins w:id="362" w:author="Korisnik" w:date="2021-09-05T17:38:00Z">
        <w:r w:rsidRPr="00AA24A9">
          <w:rPr>
            <w:rPrChange w:id="363" w:author="Korisnik" w:date="2021-09-05T17:44:00Z">
              <w:rPr>
                <w:b/>
              </w:rPr>
            </w:rPrChange>
          </w:rPr>
          <w:t>Svaki od učenika ima pravo ponud</w:t>
        </w:r>
        <w:r w:rsidRPr="00AA24A9">
          <w:t>iti po jedno slovo, dokle god</w:t>
        </w:r>
        <w:r w:rsidRPr="00AA24A9">
          <w:rPr>
            <w:rPrChange w:id="364" w:author="Korisnik" w:date="2021-09-05T17:44:00Z">
              <w:rPr>
                <w:b/>
              </w:rPr>
            </w:rPrChange>
          </w:rPr>
          <w:t xml:space="preserve"> jedan od njih ne dođe do točno ponuđenog pojma. </w:t>
        </w:r>
      </w:ins>
      <w:ins w:id="365" w:author="Korisnik" w:date="2021-09-05T17:45:00Z">
        <w:r w:rsidR="00810E10">
          <w:t>Prednost ponude pojma ima onaj učenik koji je ponudio točno slovo.</w:t>
        </w:r>
      </w:ins>
    </w:p>
    <w:p w:rsidR="00000000" w:rsidRDefault="00B33E2C">
      <w:pPr>
        <w:pStyle w:val="ListParagraph"/>
        <w:rPr>
          <w:b/>
          <w:rPrChange w:id="366" w:author="Korisnik" w:date="2021-09-05T17:20:00Z">
            <w:rPr/>
          </w:rPrChange>
        </w:rPr>
        <w:pPrChange w:id="367" w:author="Korisnik" w:date="2021-09-05T17:34:00Z">
          <w:pPr/>
        </w:pPrChange>
      </w:pPr>
    </w:p>
    <w:p w:rsidR="00810E10" w:rsidRPr="0097610A" w:rsidRDefault="00AA24A9" w:rsidP="001470FC">
      <w:pPr>
        <w:rPr>
          <w:ins w:id="368" w:author="Korisnik" w:date="2021-09-05T18:10:00Z"/>
          <w:rFonts w:ascii="Times New Roman" w:hAnsi="Times New Roman" w:cs="Times New Roman"/>
          <w:b/>
          <w:sz w:val="24"/>
          <w:szCs w:val="24"/>
        </w:rPr>
      </w:pPr>
      <w:ins w:id="369" w:author="Korisnik" w:date="2021-09-05T17:47:00Z">
        <w:r w:rsidRPr="00AA24A9">
          <w:rPr>
            <w:rFonts w:ascii="Times New Roman" w:hAnsi="Times New Roman" w:cs="Times New Roman"/>
            <w:b/>
            <w:sz w:val="24"/>
            <w:szCs w:val="24"/>
            <w:rPrChange w:id="370" w:author="Korisnik" w:date="2021-09-05T18:13:00Z">
              <w:rPr/>
            </w:rPrChange>
          </w:rPr>
          <w:t>Prilog 2</w:t>
        </w:r>
      </w:ins>
    </w:p>
    <w:p w:rsidR="00000000" w:rsidRDefault="00914C7D">
      <w:pPr>
        <w:ind w:left="360"/>
        <w:rPr>
          <w:ins w:id="371" w:author="Korisnik" w:date="2021-09-05T18:10:00Z"/>
          <w:rFonts w:ascii="Times New Roman" w:hAnsi="Times New Roman" w:cs="Times New Roman"/>
          <w:b/>
          <w:sz w:val="24"/>
          <w:szCs w:val="24"/>
        </w:rPr>
        <w:pPrChange w:id="372" w:author="Korisnik" w:date="2021-09-05T18:12:00Z">
          <w:pPr/>
        </w:pPrChange>
      </w:pPr>
      <w:ins w:id="373" w:author="Korisnik" w:date="2021-09-05T18:10:00Z">
        <w:r w:rsidRPr="00914C7D">
          <w:rPr>
            <w:rFonts w:ascii="Times New Roman" w:hAnsi="Times New Roman" w:cs="Times New Roman"/>
            <w:b/>
            <w:sz w:val="24"/>
            <w:szCs w:val="24"/>
          </w:rPr>
          <w:t xml:space="preserve">Predloženi pojmovi: </w:t>
        </w:r>
      </w:ins>
    </w:p>
    <w:p w:rsidR="00914C7D" w:rsidRDefault="00914C7D">
      <w:pPr>
        <w:pStyle w:val="ListParagraph"/>
        <w:numPr>
          <w:ilvl w:val="0"/>
          <w:numId w:val="7"/>
        </w:numPr>
        <w:rPr>
          <w:ins w:id="374" w:author="Korisnik" w:date="2021-09-05T18:11:00Z"/>
          <w:bCs/>
        </w:rPr>
      </w:pPr>
      <w:ins w:id="375" w:author="Korisnik" w:date="2021-09-05T18:11:00Z">
        <w:r>
          <w:rPr>
            <w:bCs/>
          </w:rPr>
          <w:t>Kućni red škole</w:t>
        </w:r>
      </w:ins>
    </w:p>
    <w:p w:rsidR="00914C7D" w:rsidRDefault="00914C7D">
      <w:pPr>
        <w:pStyle w:val="ListParagraph"/>
        <w:numPr>
          <w:ilvl w:val="0"/>
          <w:numId w:val="7"/>
        </w:numPr>
        <w:rPr>
          <w:ins w:id="376" w:author="Korisnik" w:date="2021-09-05T18:11:00Z"/>
          <w:bCs/>
        </w:rPr>
      </w:pPr>
      <w:ins w:id="377" w:author="Korisnik" w:date="2021-09-05T18:11:00Z">
        <w:r>
          <w:rPr>
            <w:bCs/>
          </w:rPr>
          <w:t xml:space="preserve">Vrednovanje </w:t>
        </w:r>
      </w:ins>
      <w:ins w:id="378" w:author="Korisnik" w:date="2021-09-05T20:12:00Z">
        <w:r w:rsidR="000E3A8A">
          <w:rPr>
            <w:bCs/>
          </w:rPr>
          <w:t xml:space="preserve">i ocjenjivanje </w:t>
        </w:r>
      </w:ins>
    </w:p>
    <w:p w:rsidR="00914C7D" w:rsidRDefault="00914C7D">
      <w:pPr>
        <w:pStyle w:val="ListParagraph"/>
        <w:numPr>
          <w:ilvl w:val="0"/>
          <w:numId w:val="7"/>
        </w:numPr>
        <w:rPr>
          <w:ins w:id="379" w:author="Korisnik" w:date="2021-09-05T18:11:00Z"/>
          <w:bCs/>
        </w:rPr>
      </w:pPr>
      <w:ins w:id="380" w:author="Korisnik" w:date="2021-09-05T18:11:00Z">
        <w:r>
          <w:rPr>
            <w:bCs/>
          </w:rPr>
          <w:t xml:space="preserve">Usmeno provjeravanje </w:t>
        </w:r>
      </w:ins>
    </w:p>
    <w:p w:rsidR="00914C7D" w:rsidRDefault="00914C7D">
      <w:pPr>
        <w:pStyle w:val="ListParagraph"/>
        <w:numPr>
          <w:ilvl w:val="0"/>
          <w:numId w:val="7"/>
        </w:numPr>
        <w:rPr>
          <w:ins w:id="381" w:author="Korisnik" w:date="2021-09-05T18:11:00Z"/>
          <w:bCs/>
        </w:rPr>
      </w:pPr>
      <w:ins w:id="382" w:author="Korisnik" w:date="2021-09-05T18:11:00Z">
        <w:r>
          <w:rPr>
            <w:bCs/>
          </w:rPr>
          <w:lastRenderedPageBreak/>
          <w:t>Pisano provjeravanje</w:t>
        </w:r>
      </w:ins>
    </w:p>
    <w:p w:rsidR="00914C7D" w:rsidRDefault="00914C7D">
      <w:pPr>
        <w:pStyle w:val="ListParagraph"/>
        <w:numPr>
          <w:ilvl w:val="0"/>
          <w:numId w:val="7"/>
        </w:numPr>
        <w:rPr>
          <w:ins w:id="383" w:author="Korisnik" w:date="2021-09-05T18:11:00Z"/>
          <w:bCs/>
        </w:rPr>
      </w:pPr>
      <w:ins w:id="384" w:author="Korisnik" w:date="2021-09-05T18:11:00Z">
        <w:r>
          <w:rPr>
            <w:bCs/>
          </w:rPr>
          <w:t>Zaključna ocjena</w:t>
        </w:r>
      </w:ins>
    </w:p>
    <w:p w:rsidR="00914C7D" w:rsidRDefault="00914C7D">
      <w:pPr>
        <w:pStyle w:val="ListParagraph"/>
        <w:numPr>
          <w:ilvl w:val="0"/>
          <w:numId w:val="7"/>
        </w:numPr>
        <w:rPr>
          <w:ins w:id="385" w:author="Korisnik" w:date="2021-09-05T18:11:00Z"/>
          <w:bCs/>
        </w:rPr>
      </w:pPr>
      <w:ins w:id="386" w:author="Korisnik" w:date="2021-09-05T18:11:00Z">
        <w:r>
          <w:rPr>
            <w:bCs/>
          </w:rPr>
          <w:t xml:space="preserve">Opomena </w:t>
        </w:r>
      </w:ins>
    </w:p>
    <w:p w:rsidR="00914C7D" w:rsidRDefault="00914C7D">
      <w:pPr>
        <w:pStyle w:val="ListParagraph"/>
        <w:numPr>
          <w:ilvl w:val="0"/>
          <w:numId w:val="7"/>
        </w:numPr>
        <w:rPr>
          <w:ins w:id="387" w:author="Korisnik" w:date="2021-09-05T18:11:00Z"/>
          <w:bCs/>
        </w:rPr>
      </w:pPr>
      <w:ins w:id="388" w:author="Korisnik" w:date="2021-09-05T18:11:00Z">
        <w:r>
          <w:rPr>
            <w:bCs/>
          </w:rPr>
          <w:t>Ukor</w:t>
        </w:r>
      </w:ins>
    </w:p>
    <w:p w:rsidR="00914C7D" w:rsidRDefault="00914C7D">
      <w:pPr>
        <w:pStyle w:val="ListParagraph"/>
        <w:numPr>
          <w:ilvl w:val="0"/>
          <w:numId w:val="7"/>
        </w:numPr>
        <w:rPr>
          <w:ins w:id="389" w:author="Korisnik" w:date="2021-09-05T18:11:00Z"/>
          <w:bCs/>
        </w:rPr>
      </w:pPr>
      <w:ins w:id="390" w:author="Korisnik" w:date="2021-09-05T18:11:00Z">
        <w:r>
          <w:rPr>
            <w:bCs/>
          </w:rPr>
          <w:t xml:space="preserve">Strogi ukor </w:t>
        </w:r>
      </w:ins>
    </w:p>
    <w:p w:rsidR="00914C7D" w:rsidRDefault="00914C7D">
      <w:pPr>
        <w:pStyle w:val="ListParagraph"/>
        <w:numPr>
          <w:ilvl w:val="0"/>
          <w:numId w:val="7"/>
        </w:numPr>
        <w:rPr>
          <w:ins w:id="391" w:author="Korisnik" w:date="2021-09-05T18:12:00Z"/>
          <w:bCs/>
        </w:rPr>
      </w:pPr>
      <w:ins w:id="392" w:author="Korisnik" w:date="2021-09-05T18:11:00Z">
        <w:r>
          <w:rPr>
            <w:bCs/>
          </w:rPr>
          <w:t xml:space="preserve">Premještaj u drugu školu </w:t>
        </w:r>
      </w:ins>
    </w:p>
    <w:p w:rsidR="00000000" w:rsidRDefault="00B33E2C">
      <w:pPr>
        <w:pStyle w:val="ListParagraph"/>
        <w:rPr>
          <w:ins w:id="393" w:author="Korisnik" w:date="2021-09-05T18:11:00Z"/>
          <w:bCs/>
        </w:rPr>
        <w:pPrChange w:id="394" w:author="Korisnik" w:date="2021-09-05T18:12:00Z">
          <w:pPr>
            <w:pStyle w:val="ListParagraph"/>
            <w:numPr>
              <w:numId w:val="7"/>
            </w:numPr>
            <w:ind w:hanging="360"/>
          </w:pPr>
        </w:pPrChange>
      </w:pPr>
    </w:p>
    <w:p w:rsidR="00914C7D" w:rsidRPr="0097610A" w:rsidRDefault="00914C7D">
      <w:pPr>
        <w:rPr>
          <w:ins w:id="395" w:author="Korisnik" w:date="2021-09-05T18:11:00Z"/>
          <w:rFonts w:ascii="Times New Roman" w:hAnsi="Times New Roman" w:cs="Times New Roman"/>
          <w:b/>
          <w:sz w:val="24"/>
          <w:szCs w:val="24"/>
        </w:rPr>
      </w:pPr>
      <w:ins w:id="396" w:author="Korisnik" w:date="2021-09-05T18:11:00Z">
        <w:r w:rsidRPr="0097610A">
          <w:rPr>
            <w:rFonts w:ascii="Times New Roman" w:hAnsi="Times New Roman" w:cs="Times New Roman"/>
            <w:b/>
            <w:sz w:val="24"/>
            <w:szCs w:val="24"/>
          </w:rPr>
          <w:t>Prilog 3</w:t>
        </w:r>
      </w:ins>
    </w:p>
    <w:p w:rsidR="00000000" w:rsidRDefault="00914C7D">
      <w:pPr>
        <w:ind w:left="708"/>
        <w:rPr>
          <w:ins w:id="397" w:author="Korisnik" w:date="2021-09-05T17:47:00Z"/>
          <w:rFonts w:ascii="Times New Roman" w:hAnsi="Times New Roman" w:cs="Times New Roman"/>
          <w:b/>
          <w:sz w:val="24"/>
          <w:szCs w:val="24"/>
          <w:rPrChange w:id="398" w:author="Korisnik" w:date="2021-09-05T18:12:00Z">
            <w:rPr>
              <w:ins w:id="399" w:author="Korisnik" w:date="2021-09-05T17:47:00Z"/>
            </w:rPr>
          </w:rPrChange>
        </w:rPr>
        <w:pPrChange w:id="400" w:author="Korisnik" w:date="2021-09-05T18:13:00Z">
          <w:pPr/>
        </w:pPrChange>
      </w:pPr>
      <w:ins w:id="401" w:author="Korisnik" w:date="2021-09-05T18:11:00Z">
        <w:r w:rsidRPr="0097610A">
          <w:rPr>
            <w:rFonts w:ascii="Times New Roman" w:hAnsi="Times New Roman" w:cs="Times New Roman"/>
            <w:b/>
            <w:sz w:val="24"/>
            <w:szCs w:val="24"/>
          </w:rPr>
          <w:t>Pravilnici:</w:t>
        </w:r>
      </w:ins>
    </w:p>
    <w:p w:rsidR="00000000" w:rsidRDefault="00AA24A9">
      <w:pPr>
        <w:spacing w:after="0" w:line="360" w:lineRule="auto"/>
        <w:ind w:left="708"/>
        <w:rPr>
          <w:rFonts w:ascii="Times New Roman" w:hAnsi="Times New Roman" w:cs="Times New Roman"/>
          <w:sz w:val="24"/>
          <w:szCs w:val="24"/>
        </w:rPr>
        <w:pPrChange w:id="402" w:author="Korisnik" w:date="2021-09-05T18:13:00Z">
          <w:pPr/>
        </w:pPrChange>
      </w:pPr>
      <w:r w:rsidRPr="00AA24A9">
        <w:fldChar w:fldCharType="begin"/>
      </w:r>
      <w:r w:rsidR="00EA0B53">
        <w:instrText xml:space="preserve"> HYPERLINK "http://www.ssmb.hr/libraries/0001/3967/PRAVILNIK_O_KRITERIJIMA_ZA_IZRICANJE_PEDAGO_KIH_MJERA_2017..pdf" </w:instrText>
      </w:r>
      <w:r w:rsidRPr="00AA24A9">
        <w:fldChar w:fldCharType="separate"/>
      </w:r>
      <w:r w:rsidR="00442C58" w:rsidRPr="00442C58">
        <w:rPr>
          <w:rStyle w:val="Hyperlink"/>
          <w:rFonts w:ascii="Times New Roman" w:hAnsi="Times New Roman" w:cs="Times New Roman"/>
          <w:sz w:val="24"/>
          <w:szCs w:val="24"/>
        </w:rPr>
        <w:t>Pravilnik o kriterijima za izricanje pedagoških mjera</w:t>
      </w:r>
      <w:r>
        <w:rPr>
          <w:rStyle w:val="Hyperlink"/>
          <w:rFonts w:ascii="Times New Roman" w:hAnsi="Times New Roman" w:cs="Times New Roman"/>
          <w:sz w:val="24"/>
          <w:szCs w:val="24"/>
        </w:rPr>
        <w:fldChar w:fldCharType="end"/>
      </w:r>
    </w:p>
    <w:p w:rsidR="00000000" w:rsidRDefault="00AA24A9">
      <w:pPr>
        <w:spacing w:after="0" w:line="360" w:lineRule="auto"/>
        <w:ind w:left="708"/>
        <w:rPr>
          <w:ins w:id="403" w:author="Korisnik" w:date="2021-09-05T18:13:00Z"/>
          <w:rStyle w:val="Hyperlink"/>
          <w:rFonts w:ascii="Times New Roman" w:hAnsi="Times New Roman" w:cs="Times New Roman"/>
          <w:sz w:val="24"/>
          <w:szCs w:val="24"/>
        </w:rPr>
        <w:pPrChange w:id="404" w:author="Korisnik" w:date="2021-09-05T18:13:00Z">
          <w:pPr/>
        </w:pPrChange>
      </w:pPr>
      <w:r w:rsidRPr="00AA24A9">
        <w:fldChar w:fldCharType="begin"/>
      </w:r>
      <w:r w:rsidR="00EA0B53">
        <w:instrText xml:space="preserve"> HYPERLINK "https://www.ucenici.com/pravilnik-o-nacinima-postupcima-i-elementima-vrednovanja-ucenika-u-osnovnoj-i-srednjoj-skoli/" </w:instrText>
      </w:r>
      <w:r w:rsidRPr="00AA24A9">
        <w:fldChar w:fldCharType="separate"/>
      </w:r>
      <w:r w:rsidR="00F170EF" w:rsidRPr="00F170EF">
        <w:rPr>
          <w:rStyle w:val="Hyperlink"/>
          <w:rFonts w:ascii="Times New Roman" w:hAnsi="Times New Roman" w:cs="Times New Roman"/>
          <w:sz w:val="24"/>
          <w:szCs w:val="24"/>
        </w:rPr>
        <w:t>Pravilnik o načinima, postupcima i elementima vrednovanja učenika u osnovnoj i srednjoj školi</w:t>
      </w:r>
      <w:r>
        <w:rPr>
          <w:rStyle w:val="Hyperlink"/>
          <w:rFonts w:ascii="Times New Roman" w:hAnsi="Times New Roman" w:cs="Times New Roman"/>
          <w:sz w:val="24"/>
          <w:szCs w:val="24"/>
        </w:rPr>
        <w:fldChar w:fldCharType="end"/>
      </w:r>
    </w:p>
    <w:p w:rsidR="00000000" w:rsidRDefault="00B33E2C">
      <w:pPr>
        <w:spacing w:after="0" w:line="360" w:lineRule="auto"/>
        <w:ind w:left="708"/>
        <w:rPr>
          <w:rFonts w:ascii="Times New Roman" w:hAnsi="Times New Roman" w:cs="Times New Roman"/>
          <w:sz w:val="24"/>
          <w:szCs w:val="24"/>
        </w:rPr>
        <w:pPrChange w:id="405" w:author="Korisnik" w:date="2021-09-05T18:13:00Z">
          <w:pPr/>
        </w:pPrChange>
      </w:pPr>
    </w:p>
    <w:p w:rsidR="003C3B8E" w:rsidRDefault="00AA24A9" w:rsidP="001470FC">
      <w:pPr>
        <w:rPr>
          <w:ins w:id="406" w:author="Korisnik" w:date="2021-09-05T18:12:00Z"/>
          <w:rFonts w:ascii="Times New Roman" w:hAnsi="Times New Roman" w:cs="Times New Roman"/>
          <w:b/>
          <w:sz w:val="24"/>
          <w:szCs w:val="24"/>
        </w:rPr>
      </w:pPr>
      <w:ins w:id="407" w:author="Korisnik" w:date="2021-09-05T18:12:00Z">
        <w:r w:rsidRPr="00AA24A9">
          <w:rPr>
            <w:rFonts w:ascii="Times New Roman" w:hAnsi="Times New Roman" w:cs="Times New Roman"/>
            <w:b/>
            <w:sz w:val="24"/>
            <w:szCs w:val="24"/>
            <w:rPrChange w:id="408" w:author="Korisnik" w:date="2021-09-05T18:12:00Z">
              <w:rPr>
                <w:rFonts w:ascii="Times New Roman" w:hAnsi="Times New Roman" w:cs="Times New Roman"/>
                <w:sz w:val="24"/>
                <w:szCs w:val="24"/>
              </w:rPr>
            </w:rPrChange>
          </w:rPr>
          <w:t xml:space="preserve">Prilog </w:t>
        </w:r>
        <w:r w:rsidR="003C3B8E">
          <w:rPr>
            <w:rFonts w:ascii="Times New Roman" w:hAnsi="Times New Roman" w:cs="Times New Roman"/>
            <w:b/>
            <w:sz w:val="24"/>
            <w:szCs w:val="24"/>
          </w:rPr>
          <w:t>4</w:t>
        </w:r>
      </w:ins>
    </w:p>
    <w:p w:rsidR="00000000" w:rsidRDefault="0097610A">
      <w:pPr>
        <w:ind w:left="708"/>
        <w:rPr>
          <w:rFonts w:ascii="Times New Roman" w:hAnsi="Times New Roman" w:cs="Times New Roman"/>
          <w:sz w:val="24"/>
          <w:szCs w:val="24"/>
        </w:rPr>
        <w:pPrChange w:id="409" w:author="Korisnik" w:date="2021-09-05T18:38:00Z">
          <w:pPr/>
        </w:pPrChange>
      </w:pPr>
      <w:del w:id="410" w:author="Korisnik" w:date="2021-09-05T18:36:00Z">
        <w:r w:rsidRPr="000A406F" w:rsidDel="003C3B8E">
          <w:rPr>
            <w:rFonts w:ascii="Times New Roman" w:hAnsi="Times New Roman" w:cs="Times New Roman"/>
            <w:b/>
            <w:sz w:val="24"/>
            <w:szCs w:val="24"/>
          </w:rPr>
          <w:delText>n</w:delText>
        </w:r>
      </w:del>
      <w:r w:rsidR="00AA24A9" w:rsidRPr="00AA24A9">
        <w:rPr>
          <w:rFonts w:ascii="Times New Roman" w:hAnsi="Times New Roman" w:cs="Times New Roman"/>
          <w:b/>
          <w:noProof/>
          <w:sz w:val="24"/>
          <w:szCs w:val="24"/>
        </w:rPr>
        <w:pict>
          <v:rect id="Rectangle 5" o:spid="_x0000_s1026" style="position:absolute;left:0;text-align:left;margin-left:8.35pt;margin-top:22.6pt;width:430.2pt;height:226.8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" fillcolor="#9bbb59 [3206]" strokecolor="#f2f2f2 [3041]" strokeweight="3pt">
            <v:shadow on="t" color="#4e6128 [1606]" opacity=".5" offset="1pt"/>
            <v:textbox>
              <w:txbxContent>
                <w:p w:rsidR="00000000" w:rsidRDefault="00AA24A9">
                  <w:pPr>
                    <w:spacing w:after="0"/>
                    <w:rPr>
                      <w:ins w:id="411" w:author="Korisnik" w:date="2021-09-05T20:07:00Z"/>
                      <w:rFonts w:ascii="Brush Script MT" w:hAnsi="Brush Script MT"/>
                      <w:b/>
                      <w:noProof/>
                      <w:color w:val="FFFFFF" w:themeColor="background1"/>
                    </w:rPr>
                    <w:pPrChange w:id="412" w:author="Korisnik" w:date="2021-09-05T20:07:00Z">
                      <w:pPr/>
                    </w:pPrChange>
                  </w:pPr>
                  <w:ins w:id="413" w:author="Korisnik" w:date="2021-09-05T18:30:00Z">
                    <w:r w:rsidRPr="00AA24A9">
                      <w:rPr>
                        <w:rFonts w:ascii="Brush Script MT" w:hAnsi="Brush Script MT"/>
                        <w:b/>
                        <w:noProof/>
                        <w:color w:val="FFFFFF" w:themeColor="background1"/>
                        <w:rPrChange w:id="414" w:author="Korisnik" w:date="2021-09-05T18:30:00Z">
                          <w:rPr>
                            <w:noProof/>
                          </w:rPr>
                        </w:rPrChange>
                      </w:rPr>
                      <w:t>1</w:t>
                    </w:r>
                    <w:r w:rsidR="003C3B8E">
                      <w:rPr>
                        <w:rFonts w:ascii="Brush Script MT" w:hAnsi="Brush Script MT"/>
                        <w:b/>
                        <w:noProof/>
                        <w:color w:val="FFFFFF" w:themeColor="background1"/>
                      </w:rPr>
                      <w:t>.</w:t>
                    </w:r>
                  </w:ins>
                </w:p>
                <w:p w:rsidR="00000000" w:rsidRDefault="00B33E2C">
                  <w:pPr>
                    <w:spacing w:after="0"/>
                    <w:rPr>
                      <w:ins w:id="415" w:author="Korisnik" w:date="2021-09-05T18:32:00Z"/>
                      <w:rFonts w:ascii="Brush Script MT" w:hAnsi="Brush Script MT"/>
                      <w:b/>
                      <w:noProof/>
                      <w:color w:val="FFFFFF" w:themeColor="background1"/>
                    </w:rPr>
                    <w:pPrChange w:id="416" w:author="Korisnik" w:date="2021-09-05T20:07:00Z">
                      <w:pPr/>
                    </w:pPrChange>
                  </w:pPr>
                  <w:ins w:id="417" w:author="Korisnik" w:date="2021-09-05T20:07:00Z">
                    <w:r>
                      <w:rPr>
                        <w:rFonts w:ascii="Brush Script MT" w:hAnsi="Brush Script MT"/>
                        <w:b/>
                        <w:noProof/>
                        <w:color w:val="FFFFFF" w:themeColor="background1"/>
                        <w:rPrChange w:id="418">
                          <w:rPr>
                            <w:noProof/>
                          </w:rPr>
                        </w:rPrChange>
                      </w:rPr>
                      <w:drawing>
                        <wp:inline distT="0" distB="0" distL="0" distR="0">
                          <wp:extent cx="193675" cy="2286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ins w:id="419" w:author="Korisnik" w:date="2021-09-05T20:08:00Z">
                    <w:r>
                      <w:rPr>
                        <w:rFonts w:ascii="Brush Script MT" w:hAnsi="Brush Script MT"/>
                        <w:b/>
                        <w:noProof/>
                        <w:color w:val="FFFFFF" w:themeColor="background1"/>
                        <w:rPrChange w:id="420">
                          <w:rPr>
                            <w:noProof/>
                          </w:rPr>
                        </w:rPrChange>
                      </w:rPr>
                      <w:drawing>
                        <wp:inline distT="0" distB="0" distL="0" distR="0">
                          <wp:extent cx="193675" cy="2286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1">
                          <w:rPr>
                            <w:noProof/>
                          </w:rPr>
                        </w:rPrChange>
                      </w:rPr>
                      <w:drawing>
                        <wp:inline distT="0" distB="0" distL="0" distR="0">
                          <wp:extent cx="193675" cy="2286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2">
                          <w:rPr>
                            <w:noProof/>
                          </w:rPr>
                        </w:rPrChange>
                      </w:rPr>
                      <w:drawing>
                        <wp:inline distT="0" distB="0" distL="0" distR="0">
                          <wp:extent cx="193675" cy="22860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3">
                          <w:rPr>
                            <w:noProof/>
                          </w:rPr>
                        </w:rPrChange>
                      </w:rPr>
                      <w:drawing>
                        <wp:inline distT="0" distB="0" distL="0" distR="0">
                          <wp:extent cx="193675" cy="22860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sidR="000E3A8A">
                      <w:rPr>
                        <w:rFonts w:ascii="Brush Script MT" w:hAnsi="Brush Script MT"/>
                        <w:b/>
                        <w:noProof/>
                        <w:color w:val="FFFFFF" w:themeColor="background1"/>
                      </w:rPr>
                      <w:t xml:space="preserve">   </w:t>
                    </w:r>
                    <w:r>
                      <w:rPr>
                        <w:rFonts w:ascii="Brush Script MT" w:hAnsi="Brush Script MT"/>
                        <w:b/>
                        <w:noProof/>
                        <w:color w:val="FFFFFF" w:themeColor="background1"/>
                        <w:rPrChange w:id="424">
                          <w:rPr>
                            <w:noProof/>
                          </w:rPr>
                        </w:rPrChange>
                      </w:rPr>
                      <w:drawing>
                        <wp:inline distT="0" distB="0" distL="0" distR="0">
                          <wp:extent cx="193675" cy="22860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5">
                          <w:rPr>
                            <w:noProof/>
                          </w:rPr>
                        </w:rPrChange>
                      </w:rPr>
                      <w:drawing>
                        <wp:inline distT="0" distB="0" distL="0" distR="0">
                          <wp:extent cx="193675" cy="228600"/>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6">
                          <w:rPr>
                            <w:noProof/>
                          </w:rPr>
                        </w:rPrChange>
                      </w:rPr>
                      <w:drawing>
                        <wp:inline distT="0" distB="0" distL="0" distR="0">
                          <wp:extent cx="193675" cy="22860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sidR="000E3A8A">
                      <w:rPr>
                        <w:rFonts w:ascii="Brush Script MT" w:hAnsi="Brush Script MT"/>
                        <w:b/>
                        <w:noProof/>
                        <w:color w:val="FFFFFF" w:themeColor="background1"/>
                      </w:rPr>
                      <w:t xml:space="preserve">   </w:t>
                    </w:r>
                    <w:r>
                      <w:rPr>
                        <w:rFonts w:ascii="Brush Script MT" w:hAnsi="Brush Script MT"/>
                        <w:b/>
                        <w:noProof/>
                        <w:color w:val="FFFFFF" w:themeColor="background1"/>
                        <w:rPrChange w:id="427">
                          <w:rPr>
                            <w:noProof/>
                          </w:rPr>
                        </w:rPrChange>
                      </w:rPr>
                      <w:drawing>
                        <wp:inline distT="0" distB="0" distL="0" distR="0">
                          <wp:extent cx="193675" cy="228600"/>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8">
                          <w:rPr>
                            <w:noProof/>
                          </w:rPr>
                        </w:rPrChange>
                      </w:rPr>
                      <w:drawing>
                        <wp:inline distT="0" distB="0" distL="0" distR="0">
                          <wp:extent cx="193675" cy="22860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29">
                          <w:rPr>
                            <w:noProof/>
                          </w:rPr>
                        </w:rPrChange>
                      </w:rPr>
                      <w:drawing>
                        <wp:inline distT="0" distB="0" distL="0" distR="0">
                          <wp:extent cx="193675" cy="228600"/>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30">
                          <w:rPr>
                            <w:noProof/>
                          </w:rPr>
                        </w:rPrChange>
                      </w:rPr>
                      <w:drawing>
                        <wp:inline distT="0" distB="0" distL="0" distR="0">
                          <wp:extent cx="193675" cy="228600"/>
                          <wp:effectExtent l="0" t="0" r="0"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31">
                          <w:rPr>
                            <w:noProof/>
                          </w:rPr>
                        </w:rPrChange>
                      </w:rPr>
                      <w:drawing>
                        <wp:inline distT="0" distB="0" distL="0" distR="0">
                          <wp:extent cx="193675" cy="228600"/>
                          <wp:effectExtent l="0" t="0" r="0"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000000" w:rsidRDefault="003C3B8E">
                  <w:pPr>
                    <w:spacing w:after="0"/>
                    <w:rPr>
                      <w:ins w:id="432" w:author="Korisnik" w:date="2021-09-05T18:31:00Z"/>
                      <w:rFonts w:ascii="Brush Script MT" w:hAnsi="Brush Script MT"/>
                      <w:b/>
                      <w:noProof/>
                      <w:color w:val="FFFFFF" w:themeColor="background1"/>
                    </w:rPr>
                    <w:pPrChange w:id="433" w:author="Korisnik" w:date="2021-09-05T18:32:00Z">
                      <w:pPr/>
                    </w:pPrChange>
                  </w:pPr>
                  <w:ins w:id="434" w:author="Korisnik" w:date="2021-09-05T18:32:00Z">
                    <w:r>
                      <w:rPr>
                        <w:rFonts w:ascii="Brush Script MT" w:hAnsi="Brush Script MT"/>
                        <w:b/>
                        <w:noProof/>
                        <w:color w:val="FFFFFF" w:themeColor="background1"/>
                      </w:rPr>
                      <w:t>2.</w:t>
                    </w:r>
                  </w:ins>
                </w:p>
                <w:p w:rsidR="00000000" w:rsidRDefault="00B33E2C">
                  <w:pPr>
                    <w:spacing w:after="0"/>
                    <w:rPr>
                      <w:ins w:id="435" w:author="Korisnik" w:date="2021-09-05T18:32:00Z"/>
                      <w:rFonts w:ascii="Brush Script MT" w:hAnsi="Brush Script MT"/>
                      <w:b/>
                      <w:noProof/>
                      <w:color w:val="FFFFFF" w:themeColor="background1"/>
                    </w:rPr>
                    <w:pPrChange w:id="436" w:author="Korisnik" w:date="2021-09-05T18:32:00Z">
                      <w:pPr/>
                    </w:pPrChange>
                  </w:pPr>
                  <w:ins w:id="437" w:author="Korisnik" w:date="2021-09-05T18:31:00Z">
                    <w:r>
                      <w:rPr>
                        <w:rFonts w:ascii="Brush Script MT" w:hAnsi="Brush Script MT"/>
                        <w:b/>
                        <w:noProof/>
                        <w:color w:val="FFFFFF" w:themeColor="background1"/>
                        <w:rPrChange w:id="438">
                          <w:rPr>
                            <w:noProof/>
                          </w:rPr>
                        </w:rPrChange>
                      </w:rPr>
                      <w:drawing>
                        <wp:inline distT="0" distB="0" distL="0" distR="0">
                          <wp:extent cx="193675" cy="228600"/>
                          <wp:effectExtent l="0" t="0" r="0" b="0"/>
                          <wp:docPr id="82" name="Slik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39">
                          <w:rPr>
                            <w:noProof/>
                          </w:rPr>
                        </w:rPrChange>
                      </w:rPr>
                      <w:drawing>
                        <wp:inline distT="0" distB="0" distL="0" distR="0">
                          <wp:extent cx="193675" cy="228600"/>
                          <wp:effectExtent l="0" t="0" r="0" b="0"/>
                          <wp:docPr id="73" name="Slik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0">
                          <w:rPr>
                            <w:noProof/>
                          </w:rPr>
                        </w:rPrChange>
                      </w:rPr>
                      <w:drawing>
                        <wp:inline distT="0" distB="0" distL="0" distR="0">
                          <wp:extent cx="193675" cy="228600"/>
                          <wp:effectExtent l="0" t="0" r="0" b="0"/>
                          <wp:docPr id="74" name="Slik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1">
                          <w:rPr>
                            <w:noProof/>
                          </w:rPr>
                        </w:rPrChange>
                      </w:rPr>
                      <w:drawing>
                        <wp:inline distT="0" distB="0" distL="0" distR="0">
                          <wp:extent cx="193675" cy="228600"/>
                          <wp:effectExtent l="0" t="0" r="0" b="0"/>
                          <wp:docPr id="75" name="Slik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2">
                          <w:rPr>
                            <w:noProof/>
                          </w:rPr>
                        </w:rPrChange>
                      </w:rPr>
                      <w:drawing>
                        <wp:inline distT="0" distB="0" distL="0" distR="0">
                          <wp:extent cx="193675" cy="228600"/>
                          <wp:effectExtent l="0" t="0" r="0" b="0"/>
                          <wp:docPr id="76" name="Slik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3">
                          <w:rPr>
                            <w:noProof/>
                          </w:rPr>
                        </w:rPrChange>
                      </w:rPr>
                      <w:drawing>
                        <wp:inline distT="0" distB="0" distL="0" distR="0">
                          <wp:extent cx="193675" cy="228600"/>
                          <wp:effectExtent l="0" t="0" r="0" b="0"/>
                          <wp:docPr id="77" name="Slik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4">
                          <w:rPr>
                            <w:noProof/>
                          </w:rPr>
                        </w:rPrChange>
                      </w:rPr>
                      <w:drawing>
                        <wp:inline distT="0" distB="0" distL="0" distR="0">
                          <wp:extent cx="193675" cy="228600"/>
                          <wp:effectExtent l="0" t="0" r="0" b="0"/>
                          <wp:docPr id="78" name="Slika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5">
                          <w:rPr>
                            <w:noProof/>
                          </w:rPr>
                        </w:rPrChange>
                      </w:rPr>
                      <w:drawing>
                        <wp:inline distT="0" distB="0" distL="0" distR="0">
                          <wp:extent cx="193675" cy="228600"/>
                          <wp:effectExtent l="0" t="0" r="0" b="0"/>
                          <wp:docPr id="79" name="Slika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6">
                          <w:rPr>
                            <w:noProof/>
                          </w:rPr>
                        </w:rPrChange>
                      </w:rPr>
                      <w:drawing>
                        <wp:inline distT="0" distB="0" distL="0" distR="0">
                          <wp:extent cx="193675" cy="228600"/>
                          <wp:effectExtent l="0" t="0" r="0" b="0"/>
                          <wp:docPr id="80" name="Slika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47">
                          <w:rPr>
                            <w:noProof/>
                          </w:rPr>
                        </w:rPrChange>
                      </w:rPr>
                      <w:drawing>
                        <wp:inline distT="0" distB="0" distL="0" distR="0">
                          <wp:extent cx="193675" cy="228600"/>
                          <wp:effectExtent l="0" t="0" r="0" b="0"/>
                          <wp:docPr id="81" name="Sl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000000" w:rsidRDefault="003C3B8E">
                  <w:pPr>
                    <w:spacing w:after="0"/>
                    <w:rPr>
                      <w:ins w:id="448" w:author="Korisnik" w:date="2021-09-05T18:32:00Z"/>
                      <w:rFonts w:ascii="Brush Script MT" w:hAnsi="Brush Script MT"/>
                      <w:b/>
                      <w:noProof/>
                      <w:color w:val="FFFFFF" w:themeColor="background1"/>
                    </w:rPr>
                    <w:pPrChange w:id="449" w:author="Korisnik" w:date="2021-09-05T18:32:00Z">
                      <w:pPr/>
                    </w:pPrChange>
                  </w:pPr>
                  <w:ins w:id="450" w:author="Korisnik" w:date="2021-09-05T18:32:00Z">
                    <w:r>
                      <w:rPr>
                        <w:rFonts w:ascii="Brush Script MT" w:hAnsi="Brush Script MT"/>
                        <w:b/>
                        <w:noProof/>
                        <w:color w:val="FFFFFF" w:themeColor="background1"/>
                      </w:rPr>
                      <w:t>3.</w:t>
                    </w:r>
                  </w:ins>
                </w:p>
                <w:p w:rsidR="00000000" w:rsidRDefault="00B33E2C">
                  <w:pPr>
                    <w:spacing w:after="0"/>
                    <w:rPr>
                      <w:ins w:id="451" w:author="Korisnik" w:date="2021-09-05T18:34:00Z"/>
                      <w:rFonts w:ascii="Brush Script MT" w:hAnsi="Brush Script MT"/>
                      <w:b/>
                      <w:noProof/>
                      <w:color w:val="FFFFFF" w:themeColor="background1"/>
                    </w:rPr>
                    <w:pPrChange w:id="452" w:author="Korisnik" w:date="2021-09-05T18:32:00Z">
                      <w:pPr/>
                    </w:pPrChange>
                  </w:pPr>
                  <w:ins w:id="453" w:author="Korisnik" w:date="2021-09-05T18:34:00Z">
                    <w:r>
                      <w:rPr>
                        <w:rFonts w:ascii="Brush Script MT" w:hAnsi="Brush Script MT"/>
                        <w:b/>
                        <w:noProof/>
                        <w:color w:val="FFFFFF" w:themeColor="background1"/>
                        <w:rPrChange w:id="454">
                          <w:rPr>
                            <w:noProof/>
                          </w:rPr>
                        </w:rPrChange>
                      </w:rPr>
                      <w:drawing>
                        <wp:inline distT="0" distB="0" distL="0" distR="0">
                          <wp:extent cx="193675" cy="228600"/>
                          <wp:effectExtent l="0" t="0" r="0" b="0"/>
                          <wp:docPr id="90" name="Slika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55">
                          <w:rPr>
                            <w:noProof/>
                          </w:rPr>
                        </w:rPrChange>
                      </w:rPr>
                      <w:drawing>
                        <wp:inline distT="0" distB="0" distL="0" distR="0">
                          <wp:extent cx="193675" cy="228600"/>
                          <wp:effectExtent l="0" t="0" r="0" b="0"/>
                          <wp:docPr id="102" name="Slika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56">
                          <w:rPr>
                            <w:noProof/>
                          </w:rPr>
                        </w:rPrChange>
                      </w:rPr>
                      <w:drawing>
                        <wp:inline distT="0" distB="0" distL="0" distR="0">
                          <wp:extent cx="193675" cy="228600"/>
                          <wp:effectExtent l="0" t="0" r="0" b="0"/>
                          <wp:docPr id="103" name="Slika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57">
                          <w:rPr>
                            <w:noProof/>
                          </w:rPr>
                        </w:rPrChange>
                      </w:rPr>
                      <w:drawing>
                        <wp:inline distT="0" distB="0" distL="0" distR="0">
                          <wp:extent cx="193675" cy="228600"/>
                          <wp:effectExtent l="0" t="0" r="0" b="0"/>
                          <wp:docPr id="104" name="Slika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58">
                          <w:rPr>
                            <w:noProof/>
                          </w:rPr>
                        </w:rPrChange>
                      </w:rPr>
                      <w:drawing>
                        <wp:inline distT="0" distB="0" distL="0" distR="0">
                          <wp:extent cx="193675" cy="228600"/>
                          <wp:effectExtent l="0" t="0" r="0" b="0"/>
                          <wp:docPr id="105" name="Slika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59">
                          <w:rPr>
                            <w:noProof/>
                          </w:rPr>
                        </w:rPrChange>
                      </w:rPr>
                      <w:drawing>
                        <wp:inline distT="0" distB="0" distL="0" distR="0">
                          <wp:extent cx="193675" cy="228600"/>
                          <wp:effectExtent l="0" t="0" r="0" b="0"/>
                          <wp:docPr id="106" name="Slika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000000" w:rsidRDefault="00B33E2C">
                  <w:pPr>
                    <w:spacing w:after="0"/>
                    <w:rPr>
                      <w:ins w:id="460" w:author="Korisnik" w:date="2021-09-05T18:34:00Z"/>
                      <w:rFonts w:ascii="Brush Script MT" w:hAnsi="Brush Script MT"/>
                      <w:b/>
                      <w:noProof/>
                      <w:color w:val="FFFFFF" w:themeColor="background1"/>
                    </w:rPr>
                    <w:pPrChange w:id="461" w:author="Korisnik" w:date="2021-09-05T18:34:00Z">
                      <w:pPr/>
                    </w:pPrChange>
                  </w:pPr>
                  <w:ins w:id="462" w:author="Korisnik" w:date="2021-09-05T18:34:00Z">
                    <w:r>
                      <w:rPr>
                        <w:rFonts w:ascii="Brush Script MT" w:hAnsi="Brush Script MT"/>
                        <w:b/>
                        <w:noProof/>
                        <w:color w:val="FFFFFF" w:themeColor="background1"/>
                        <w:rPrChange w:id="463">
                          <w:rPr>
                            <w:noProof/>
                          </w:rPr>
                        </w:rPrChange>
                      </w:rPr>
                      <w:drawing>
                        <wp:inline distT="0" distB="0" distL="0" distR="0">
                          <wp:extent cx="193675" cy="228600"/>
                          <wp:effectExtent l="0" t="0" r="0" b="0"/>
                          <wp:docPr id="107" name="Slika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4">
                          <w:rPr>
                            <w:noProof/>
                          </w:rPr>
                        </w:rPrChange>
                      </w:rPr>
                      <w:drawing>
                        <wp:inline distT="0" distB="0" distL="0" distR="0">
                          <wp:extent cx="193675" cy="228600"/>
                          <wp:effectExtent l="0" t="0" r="0" b="0"/>
                          <wp:docPr id="108" name="Slika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5">
                          <w:rPr>
                            <w:noProof/>
                          </w:rPr>
                        </w:rPrChange>
                      </w:rPr>
                      <w:drawing>
                        <wp:inline distT="0" distB="0" distL="0" distR="0">
                          <wp:extent cx="193675" cy="228600"/>
                          <wp:effectExtent l="0" t="0" r="0" b="0"/>
                          <wp:docPr id="109" name="Slika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6">
                          <w:rPr>
                            <w:noProof/>
                          </w:rPr>
                        </w:rPrChange>
                      </w:rPr>
                      <w:drawing>
                        <wp:inline distT="0" distB="0" distL="0" distR="0">
                          <wp:extent cx="193675" cy="228600"/>
                          <wp:effectExtent l="0" t="0" r="0" b="0"/>
                          <wp:docPr id="110" name="Slika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7">
                          <w:rPr>
                            <w:noProof/>
                          </w:rPr>
                        </w:rPrChange>
                      </w:rPr>
                      <w:drawing>
                        <wp:inline distT="0" distB="0" distL="0" distR="0">
                          <wp:extent cx="193675" cy="228600"/>
                          <wp:effectExtent l="0" t="0" r="0" b="0"/>
                          <wp:docPr id="111" name="Slika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8">
                          <w:rPr>
                            <w:noProof/>
                          </w:rPr>
                        </w:rPrChange>
                      </w:rPr>
                      <w:drawing>
                        <wp:inline distT="0" distB="0" distL="0" distR="0">
                          <wp:extent cx="193675" cy="228600"/>
                          <wp:effectExtent l="0" t="0" r="0" b="0"/>
                          <wp:docPr id="112" name="Slika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69">
                          <w:rPr>
                            <w:noProof/>
                          </w:rPr>
                        </w:rPrChange>
                      </w:rPr>
                      <w:drawing>
                        <wp:inline distT="0" distB="0" distL="0" distR="0">
                          <wp:extent cx="193675" cy="228600"/>
                          <wp:effectExtent l="0" t="0" r="0" b="0"/>
                          <wp:docPr id="113" name="Slika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70">
                          <w:rPr>
                            <w:noProof/>
                          </w:rPr>
                        </w:rPrChange>
                      </w:rPr>
                      <w:drawing>
                        <wp:inline distT="0" distB="0" distL="0" distR="0">
                          <wp:extent cx="193675" cy="228600"/>
                          <wp:effectExtent l="0" t="0" r="0" b="0"/>
                          <wp:docPr id="114" name="Slik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71">
                          <w:rPr>
                            <w:noProof/>
                          </w:rPr>
                        </w:rPrChange>
                      </w:rPr>
                      <w:drawing>
                        <wp:inline distT="0" distB="0" distL="0" distR="0">
                          <wp:extent cx="193675" cy="228600"/>
                          <wp:effectExtent l="0" t="0" r="0" b="0"/>
                          <wp:docPr id="115" name="Slik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72">
                          <w:rPr>
                            <w:noProof/>
                          </w:rPr>
                        </w:rPrChange>
                      </w:rPr>
                      <w:drawing>
                        <wp:inline distT="0" distB="0" distL="0" distR="0">
                          <wp:extent cx="193675" cy="228600"/>
                          <wp:effectExtent l="0" t="0" r="0" b="0"/>
                          <wp:docPr id="116" name="Slika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73">
                          <w:rPr>
                            <w:noProof/>
                          </w:rPr>
                        </w:rPrChange>
                      </w:rPr>
                      <w:drawing>
                        <wp:inline distT="0" distB="0" distL="0" distR="0">
                          <wp:extent cx="193675" cy="228600"/>
                          <wp:effectExtent l="0" t="0" r="0" b="0"/>
                          <wp:docPr id="117" name="Slika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74">
                          <w:rPr>
                            <w:noProof/>
                          </w:rPr>
                        </w:rPrChange>
                      </w:rPr>
                      <w:drawing>
                        <wp:inline distT="0" distB="0" distL="0" distR="0">
                          <wp:extent cx="193675" cy="228600"/>
                          <wp:effectExtent l="0" t="0" r="0" b="0"/>
                          <wp:docPr id="118" name="Slika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000000" w:rsidRDefault="003C3B8E">
                  <w:pPr>
                    <w:spacing w:after="0"/>
                    <w:rPr>
                      <w:ins w:id="475" w:author="Korisnik" w:date="2021-09-05T18:14:00Z"/>
                      <w:rFonts w:ascii="Brush Script MT" w:hAnsi="Brush Script MT"/>
                      <w:b/>
                      <w:noProof/>
                      <w:color w:val="FFFFFF" w:themeColor="background1"/>
                      <w:rPrChange w:id="476" w:author="Korisnik" w:date="2021-09-05T18:34:00Z">
                        <w:rPr>
                          <w:ins w:id="477" w:author="Korisnik" w:date="2021-09-05T18:14:00Z"/>
                          <w:noProof/>
                        </w:rPr>
                      </w:rPrChange>
                    </w:rPr>
                    <w:pPrChange w:id="478" w:author="Korisnik" w:date="2021-09-05T18:34:00Z">
                      <w:pPr/>
                    </w:pPrChange>
                  </w:pPr>
                  <w:ins w:id="479" w:author="Korisnik" w:date="2021-09-05T18:34:00Z">
                    <w:r>
                      <w:rPr>
                        <w:rFonts w:ascii="Brush Script MT" w:hAnsi="Brush Script MT"/>
                        <w:b/>
                        <w:noProof/>
                        <w:color w:val="FFFFFF" w:themeColor="background1"/>
                      </w:rPr>
                      <w:t xml:space="preserve">4. </w:t>
                    </w:r>
                  </w:ins>
                </w:p>
                <w:p w:rsidR="00000000" w:rsidRDefault="00B33E2C">
                  <w:pPr>
                    <w:spacing w:after="0"/>
                    <w:rPr>
                      <w:ins w:id="480" w:author="Korisnik" w:date="2021-09-05T20:09:00Z"/>
                      <w:noProof/>
                    </w:rPr>
                    <w:pPrChange w:id="481" w:author="Korisnik" w:date="2021-09-05T20:09:00Z">
                      <w:pPr/>
                    </w:pPrChange>
                  </w:pPr>
                  <w:ins w:id="482" w:author="Korisnik" w:date="2021-09-05T20:08:00Z">
                    <w:r>
                      <w:rPr>
                        <w:rFonts w:ascii="Brush Script MT" w:hAnsi="Brush Script MT"/>
                        <w:b/>
                        <w:noProof/>
                        <w:color w:val="FFFFFF" w:themeColor="background1"/>
                        <w:rPrChange w:id="483">
                          <w:rPr>
                            <w:noProof/>
                          </w:rPr>
                        </w:rPrChange>
                      </w:rPr>
                      <w:drawing>
                        <wp:inline distT="0" distB="0" distL="0" distR="0">
                          <wp:extent cx="193675" cy="228600"/>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84">
                          <w:rPr>
                            <w:noProof/>
                          </w:rPr>
                        </w:rPrChange>
                      </w:rPr>
                      <w:drawing>
                        <wp:inline distT="0" distB="0" distL="0" distR="0">
                          <wp:extent cx="193675" cy="228600"/>
                          <wp:effectExtent l="0" t="0" r="0"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85">
                          <w:rPr>
                            <w:noProof/>
                          </w:rPr>
                        </w:rPrChange>
                      </w:rPr>
                      <w:drawing>
                        <wp:inline distT="0" distB="0" distL="0" distR="0">
                          <wp:extent cx="193675" cy="228600"/>
                          <wp:effectExtent l="0" t="0" r="0" b="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86">
                          <w:rPr>
                            <w:noProof/>
                          </w:rPr>
                        </w:rPrChange>
                      </w:rPr>
                      <w:drawing>
                        <wp:inline distT="0" distB="0" distL="0" distR="0">
                          <wp:extent cx="193675" cy="22860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87">
                          <w:rPr>
                            <w:noProof/>
                          </w:rPr>
                        </w:rPrChange>
                      </w:rPr>
                      <w:drawing>
                        <wp:inline distT="0" distB="0" distL="0" distR="0">
                          <wp:extent cx="193675" cy="228600"/>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88">
                          <w:rPr>
                            <w:noProof/>
                          </w:rPr>
                        </w:rPrChange>
                      </w:rPr>
                      <w:drawing>
                        <wp:inline distT="0" distB="0" distL="0" distR="0">
                          <wp:extent cx="193675" cy="228600"/>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sidR="000E3A8A">
                      <w:rPr>
                        <w:noProof/>
                      </w:rPr>
                      <w:t xml:space="preserve">    </w:t>
                    </w:r>
                  </w:ins>
                </w:p>
                <w:p w:rsidR="00000000" w:rsidRDefault="00B33E2C">
                  <w:pPr>
                    <w:spacing w:after="0"/>
                    <w:rPr>
                      <w:ins w:id="489" w:author="Korisnik" w:date="2021-09-05T20:09:00Z"/>
                      <w:rFonts w:ascii="Brush Script MT" w:hAnsi="Brush Script MT"/>
                      <w:b/>
                      <w:noProof/>
                      <w:color w:val="FFFFFF" w:themeColor="background1"/>
                    </w:rPr>
                    <w:pPrChange w:id="490" w:author="Korisnik" w:date="2021-09-05T20:11:00Z">
                      <w:pPr/>
                    </w:pPrChange>
                  </w:pPr>
                  <w:ins w:id="491" w:author="Korisnik" w:date="2021-09-05T20:08:00Z">
                    <w:r>
                      <w:rPr>
                        <w:rFonts w:ascii="Brush Script MT" w:hAnsi="Brush Script MT"/>
                        <w:b/>
                        <w:noProof/>
                        <w:color w:val="FFFFFF" w:themeColor="background1"/>
                        <w:rPrChange w:id="492">
                          <w:rPr>
                            <w:noProof/>
                          </w:rPr>
                        </w:rPrChange>
                      </w:rPr>
                      <w:drawing>
                        <wp:inline distT="0" distB="0" distL="0" distR="0">
                          <wp:extent cx="193675" cy="22860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93">
                          <w:rPr>
                            <w:noProof/>
                          </w:rPr>
                        </w:rPrChange>
                      </w:rPr>
                      <w:drawing>
                        <wp:inline distT="0" distB="0" distL="0" distR="0">
                          <wp:extent cx="193675" cy="228600"/>
                          <wp:effectExtent l="0" t="0" r="0"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94">
                          <w:rPr>
                            <w:noProof/>
                          </w:rPr>
                        </w:rPrChange>
                      </w:rPr>
                      <w:drawing>
                        <wp:inline distT="0" distB="0" distL="0" distR="0">
                          <wp:extent cx="193675" cy="228600"/>
                          <wp:effectExtent l="0" t="0" r="0"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95">
                          <w:rPr>
                            <w:noProof/>
                          </w:rPr>
                        </w:rPrChange>
                      </w:rPr>
                      <w:drawing>
                        <wp:inline distT="0" distB="0" distL="0" distR="0">
                          <wp:extent cx="193675" cy="228600"/>
                          <wp:effectExtent l="0" t="0" r="0"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96">
                          <w:rPr>
                            <w:noProof/>
                          </w:rPr>
                        </w:rPrChange>
                      </w:rPr>
                      <w:drawing>
                        <wp:inline distT="0" distB="0" distL="0" distR="0">
                          <wp:extent cx="193675" cy="228600"/>
                          <wp:effectExtent l="0" t="0" r="0" b="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497">
                          <w:rPr>
                            <w:noProof/>
                          </w:rPr>
                        </w:rPrChange>
                      </w:rPr>
                      <w:drawing>
                        <wp:inline distT="0" distB="0" distL="0" distR="0">
                          <wp:extent cx="193675" cy="228600"/>
                          <wp:effectExtent l="0" t="0" r="0"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ins w:id="498" w:author="Korisnik" w:date="2021-09-05T20:09:00Z">
                    <w:r>
                      <w:rPr>
                        <w:rFonts w:ascii="Brush Script MT" w:hAnsi="Brush Script MT"/>
                        <w:b/>
                        <w:noProof/>
                        <w:color w:val="FFFFFF" w:themeColor="background1"/>
                        <w:rPrChange w:id="499">
                          <w:rPr>
                            <w:noProof/>
                          </w:rPr>
                        </w:rPrChange>
                      </w:rPr>
                      <w:drawing>
                        <wp:inline distT="0" distB="0" distL="0" distR="0">
                          <wp:extent cx="193675" cy="228600"/>
                          <wp:effectExtent l="0" t="0" r="0" b="0"/>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00">
                          <w:rPr>
                            <w:noProof/>
                          </w:rPr>
                        </w:rPrChange>
                      </w:rPr>
                      <w:drawing>
                        <wp:inline distT="0" distB="0" distL="0" distR="0">
                          <wp:extent cx="193675" cy="228600"/>
                          <wp:effectExtent l="0" t="0" r="0" b="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01">
                          <w:rPr>
                            <w:noProof/>
                          </w:rPr>
                        </w:rPrChange>
                      </w:rPr>
                      <w:drawing>
                        <wp:inline distT="0" distB="0" distL="0" distR="0">
                          <wp:extent cx="193675" cy="22860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02">
                          <w:rPr>
                            <w:noProof/>
                          </w:rPr>
                        </w:rPrChange>
                      </w:rPr>
                      <w:drawing>
                        <wp:inline distT="0" distB="0" distL="0" distR="0">
                          <wp:extent cx="193675" cy="228600"/>
                          <wp:effectExtent l="0" t="0" r="0" b="0"/>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03">
                          <w:rPr>
                            <w:noProof/>
                          </w:rPr>
                        </w:rPrChange>
                      </w:rPr>
                      <w:drawing>
                        <wp:inline distT="0" distB="0" distL="0" distR="0">
                          <wp:extent cx="193675" cy="228600"/>
                          <wp:effectExtent l="0" t="0" r="0" b="0"/>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04">
                          <w:rPr>
                            <w:noProof/>
                          </w:rPr>
                        </w:rPrChange>
                      </w:rPr>
                      <w:drawing>
                        <wp:inline distT="0" distB="0" distL="0" distR="0">
                          <wp:extent cx="193675" cy="228600"/>
                          <wp:effectExtent l="0" t="0" r="0" b="0"/>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000000" w:rsidRDefault="000E3A8A">
                  <w:pPr>
                    <w:spacing w:after="0"/>
                    <w:rPr>
                      <w:ins w:id="505" w:author="Korisnik" w:date="2021-09-05T20:09:00Z"/>
                      <w:rFonts w:ascii="Brush Script MT" w:hAnsi="Brush Script MT"/>
                      <w:b/>
                      <w:noProof/>
                      <w:color w:val="FFFFFF" w:themeColor="background1"/>
                    </w:rPr>
                    <w:pPrChange w:id="506" w:author="Korisnik" w:date="2021-09-05T20:10:00Z">
                      <w:pPr/>
                    </w:pPrChange>
                  </w:pPr>
                  <w:ins w:id="507" w:author="Korisnik" w:date="2021-09-05T20:09:00Z">
                    <w:r>
                      <w:rPr>
                        <w:rFonts w:ascii="Brush Script MT" w:hAnsi="Brush Script MT"/>
                        <w:b/>
                        <w:noProof/>
                        <w:color w:val="FFFFFF" w:themeColor="background1"/>
                      </w:rPr>
                      <w:t xml:space="preserve">5. </w:t>
                    </w:r>
                  </w:ins>
                </w:p>
                <w:p w:rsidR="000E3A8A" w:rsidRPr="000E3A8A" w:rsidRDefault="00B33E2C">
                  <w:pPr>
                    <w:rPr>
                      <w:ins w:id="508" w:author="Korisnik" w:date="2021-09-05T18:15:00Z"/>
                      <w:rFonts w:ascii="Brush Script MT" w:hAnsi="Brush Script MT"/>
                      <w:b/>
                      <w:noProof/>
                      <w:color w:val="FFFFFF" w:themeColor="background1"/>
                      <w:rPrChange w:id="509" w:author="Korisnik" w:date="2021-09-05T20:09:00Z">
                        <w:rPr>
                          <w:ins w:id="510" w:author="Korisnik" w:date="2021-09-05T18:15:00Z"/>
                          <w:noProof/>
                        </w:rPr>
                      </w:rPrChange>
                    </w:rPr>
                  </w:pPr>
                  <w:ins w:id="511" w:author="Korisnik" w:date="2021-09-05T20:09:00Z">
                    <w:r>
                      <w:rPr>
                        <w:rFonts w:ascii="Brush Script MT" w:hAnsi="Brush Script MT"/>
                        <w:b/>
                        <w:noProof/>
                        <w:color w:val="FFFFFF" w:themeColor="background1"/>
                        <w:rPrChange w:id="512">
                          <w:rPr>
                            <w:noProof/>
                          </w:rPr>
                        </w:rPrChange>
                      </w:rPr>
                      <w:drawing>
                        <wp:inline distT="0" distB="0" distL="0" distR="0">
                          <wp:extent cx="193675" cy="228600"/>
                          <wp:effectExtent l="0" t="0" r="0" b="0"/>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3">
                          <w:rPr>
                            <w:noProof/>
                          </w:rPr>
                        </w:rPrChange>
                      </w:rPr>
                      <w:drawing>
                        <wp:inline distT="0" distB="0" distL="0" distR="0">
                          <wp:extent cx="193675" cy="228600"/>
                          <wp:effectExtent l="0" t="0" r="0" b="0"/>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4">
                          <w:rPr>
                            <w:noProof/>
                          </w:rPr>
                        </w:rPrChange>
                      </w:rPr>
                      <w:drawing>
                        <wp:inline distT="0" distB="0" distL="0" distR="0">
                          <wp:extent cx="193675" cy="228600"/>
                          <wp:effectExtent l="0" t="0" r="0" b="0"/>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5">
                          <w:rPr>
                            <w:noProof/>
                          </w:rPr>
                        </w:rPrChange>
                      </w:rPr>
                      <w:drawing>
                        <wp:inline distT="0" distB="0" distL="0" distR="0">
                          <wp:extent cx="193675" cy="228600"/>
                          <wp:effectExtent l="0" t="0" r="0" b="0"/>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6">
                          <w:rPr>
                            <w:noProof/>
                          </w:rPr>
                        </w:rPrChange>
                      </w:rPr>
                      <w:drawing>
                        <wp:inline distT="0" distB="0" distL="0" distR="0">
                          <wp:extent cx="193675" cy="228600"/>
                          <wp:effectExtent l="0" t="0" r="0" b="0"/>
                          <wp:docPr id="53"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7">
                          <w:rPr>
                            <w:noProof/>
                          </w:rPr>
                        </w:rPrChange>
                      </w:rPr>
                      <w:drawing>
                        <wp:inline distT="0" distB="0" distL="0" distR="0">
                          <wp:extent cx="193675" cy="228600"/>
                          <wp:effectExtent l="0" t="0" r="0" b="0"/>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8">
                          <w:rPr>
                            <w:noProof/>
                          </w:rPr>
                        </w:rPrChange>
                      </w:rPr>
                      <w:drawing>
                        <wp:inline distT="0" distB="0" distL="0" distR="0">
                          <wp:extent cx="193675" cy="228600"/>
                          <wp:effectExtent l="0" t="0" r="0" b="0"/>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19">
                          <w:rPr>
                            <w:noProof/>
                          </w:rPr>
                        </w:rPrChange>
                      </w:rPr>
                      <w:drawing>
                        <wp:inline distT="0" distB="0" distL="0" distR="0">
                          <wp:extent cx="193675" cy="228600"/>
                          <wp:effectExtent l="0" t="0" r="0" b="0"/>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sidR="000E3A8A">
                      <w:rPr>
                        <w:rFonts w:ascii="Brush Script MT" w:hAnsi="Brush Script MT"/>
                        <w:b/>
                        <w:noProof/>
                        <w:color w:val="FFFFFF" w:themeColor="background1"/>
                      </w:rPr>
                      <w:t xml:space="preserve">   </w:t>
                    </w:r>
                    <w:r>
                      <w:rPr>
                        <w:rFonts w:ascii="Brush Script MT" w:hAnsi="Brush Script MT"/>
                        <w:b/>
                        <w:noProof/>
                        <w:color w:val="FFFFFF" w:themeColor="background1"/>
                        <w:rPrChange w:id="520">
                          <w:rPr>
                            <w:noProof/>
                          </w:rPr>
                        </w:rPrChange>
                      </w:rPr>
                      <w:drawing>
                        <wp:inline distT="0" distB="0" distL="0" distR="0">
                          <wp:extent cx="193675" cy="228600"/>
                          <wp:effectExtent l="0" t="0" r="0" b="0"/>
                          <wp:docPr id="57" name="Slika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21">
                          <w:rPr>
                            <w:noProof/>
                          </w:rPr>
                        </w:rPrChange>
                      </w:rPr>
                      <w:drawing>
                        <wp:inline distT="0" distB="0" distL="0" distR="0">
                          <wp:extent cx="193675" cy="228600"/>
                          <wp:effectExtent l="0" t="0" r="0" b="0"/>
                          <wp:docPr id="58" name="Slika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22">
                          <w:rPr>
                            <w:noProof/>
                          </w:rPr>
                        </w:rPrChange>
                      </w:rPr>
                      <w:drawing>
                        <wp:inline distT="0" distB="0" distL="0" distR="0">
                          <wp:extent cx="193675" cy="228600"/>
                          <wp:effectExtent l="0" t="0" r="0" b="0"/>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ins w:id="523" w:author="Korisnik" w:date="2021-09-05T20:10:00Z">
                    <w:r>
                      <w:rPr>
                        <w:rFonts w:ascii="Brush Script MT" w:hAnsi="Brush Script MT"/>
                        <w:b/>
                        <w:noProof/>
                        <w:color w:val="FFFFFF" w:themeColor="background1"/>
                        <w:rPrChange w:id="524">
                          <w:rPr>
                            <w:noProof/>
                          </w:rPr>
                        </w:rPrChange>
                      </w:rPr>
                      <w:drawing>
                        <wp:inline distT="0" distB="0" distL="0" distR="0">
                          <wp:extent cx="193675" cy="228600"/>
                          <wp:effectExtent l="0" t="0" r="0" b="0"/>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25">
                          <w:rPr>
                            <w:noProof/>
                          </w:rPr>
                        </w:rPrChange>
                      </w:rPr>
                      <w:drawing>
                        <wp:inline distT="0" distB="0" distL="0" distR="0">
                          <wp:extent cx="193675" cy="228600"/>
                          <wp:effectExtent l="0" t="0" r="0" b="0"/>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r>
                      <w:rPr>
                        <w:rFonts w:ascii="Brush Script MT" w:hAnsi="Brush Script MT"/>
                        <w:b/>
                        <w:noProof/>
                        <w:color w:val="FFFFFF" w:themeColor="background1"/>
                        <w:rPrChange w:id="526">
                          <w:rPr>
                            <w:noProof/>
                          </w:rPr>
                        </w:rPrChange>
                      </w:rPr>
                      <w:drawing>
                        <wp:inline distT="0" distB="0" distL="0" distR="0">
                          <wp:extent cx="193675" cy="228600"/>
                          <wp:effectExtent l="0" t="0" r="0" b="0"/>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675" cy="228600"/>
                                  </a:xfrm>
                                  <a:prstGeom prst="rect">
                                    <a:avLst/>
                                  </a:prstGeom>
                                  <a:noFill/>
                                  <a:ln>
                                    <a:noFill/>
                                  </a:ln>
                                </pic:spPr>
                              </pic:pic>
                            </a:graphicData>
                          </a:graphic>
                        </wp:inline>
                      </w:drawing>
                    </w:r>
                  </w:ins>
                </w:p>
                <w:p w:rsidR="0097610A" w:rsidRDefault="0097610A">
                  <w:pPr>
                    <w:rPr>
                      <w:ins w:id="527" w:author="Korisnik" w:date="2021-09-05T18:15:00Z"/>
                      <w:noProof/>
                    </w:rPr>
                  </w:pPr>
                </w:p>
                <w:p w:rsidR="00F170EF" w:rsidRDefault="00F170EF"/>
              </w:txbxContent>
            </v:textbox>
          </v:rect>
        </w:pict>
      </w:r>
      <w:r w:rsidRPr="000A406F">
        <w:rPr>
          <w:rFonts w:ascii="Times New Roman" w:hAnsi="Times New Roman" w:cs="Times New Roman"/>
          <w:b/>
          <w:sz w:val="24"/>
          <w:szCs w:val="24"/>
        </w:rPr>
        <w:t>Primjer plana ploče</w:t>
      </w:r>
      <w:r w:rsidR="00F170EF">
        <w:rPr>
          <w:rFonts w:ascii="Times New Roman" w:hAnsi="Times New Roman" w:cs="Times New Roman"/>
          <w:sz w:val="24"/>
          <w:szCs w:val="24"/>
        </w:rPr>
        <w:t>:</w:t>
      </w:r>
    </w:p>
    <w:p w:rsidR="00F170EF" w:rsidDel="00365BA2" w:rsidRDefault="00AA24A9" w:rsidP="001470FC">
      <w:pPr>
        <w:rPr>
          <w:del w:id="528" w:author="Korisnik" w:date="2021-09-05T18:20:00Z"/>
          <w:rFonts w:ascii="Times New Roman" w:hAnsi="Times New Roman" w:cs="Times New Roman"/>
          <w:sz w:val="24"/>
          <w:szCs w:val="24"/>
        </w:rPr>
      </w:pPr>
      <w:r>
        <w:rPr>
          <w:rFonts w:ascii="Times New Roman" w:hAnsi="Times New Roman" w:cs="Times New Roman"/>
          <w:noProof/>
          <w:sz w:val="24"/>
          <w:szCs w:val="24"/>
        </w:rPr>
        <w:pict>
          <v:rect id="Rectangle 6" o:spid="_x0000_s1027" style="position:absolute;margin-left:269.2pt;margin-top:2.15pt;width:169.35pt;height:223.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" stroked="f">
            <v:textbox>
              <w:txbxContent>
                <w:p w:rsidR="00F170EF" w:rsidRDefault="00F170EF"/>
                <w:p w:rsidR="00F170EF" w:rsidRDefault="00F170EF"/>
                <w:p w:rsidR="00F170EF" w:rsidRDefault="00F170EF"/>
                <w:p w:rsidR="00F170EF" w:rsidRDefault="00F170EF"/>
                <w:p w:rsidR="00F170EF" w:rsidRPr="00F170EF" w:rsidRDefault="00F170EF" w:rsidP="00F170EF">
                  <w:pPr>
                    <w:jc w:val="center"/>
                    <w:rPr>
                      <w:b/>
                      <w:sz w:val="40"/>
                      <w:szCs w:val="40"/>
                    </w:rPr>
                  </w:pPr>
                  <w:r w:rsidRPr="00F170EF">
                    <w:rPr>
                      <w:b/>
                      <w:sz w:val="40"/>
                      <w:szCs w:val="40"/>
                    </w:rPr>
                    <w:t>PPT</w:t>
                  </w:r>
                </w:p>
              </w:txbxContent>
            </v:textbox>
          </v:rect>
        </w:pict>
      </w:r>
      <w:del w:id="529" w:author="Korisnik" w:date="2021-09-05T20:07:00Z">
        <w:r>
          <w:rPr>
            <w:rFonts w:ascii="Times New Roman" w:hAnsi="Times New Roman" w:cs="Times New Roman"/>
            <w:noProof/>
            <w:sz w:val="24"/>
            <w:szCs w:val="24"/>
          </w:rPr>
          <w:pict>
            <v:rect id="Rectangle 13" o:spid="_x0000_s1028" style="position:absolute;margin-left:118.1pt;margin-top:14.9pt;width:12.6pt;height:14.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" filled="f" strokecolor="white [3212]" strokeweight="2.25pt">
              <v:textbox>
                <w:txbxContent>
                  <w:p w:rsidR="00F170EF" w:rsidRDefault="00F170EF">
                    <w:del w:id="530" w:author="Korisnik" w:date="2021-09-05T18:21:00Z">
                      <w:r w:rsidDel="00365BA2">
                        <w:delText>A</w:delText>
                      </w:r>
                    </w:del>
                  </w:p>
                </w:txbxContent>
              </v:textbox>
            </v:rect>
          </w:pict>
        </w:r>
        <w:r>
          <w:rPr>
            <w:rFonts w:ascii="Times New Roman" w:hAnsi="Times New Roman" w:cs="Times New Roman"/>
            <w:noProof/>
            <w:sz w:val="24"/>
            <w:szCs w:val="24"/>
          </w:rPr>
          <w:pict>
            <v:rect id="Rectangle 12" o:spid="_x0000_s1029" style="position:absolute;margin-left:104.7pt;margin-top:14.95pt;width:12.6pt;height:14.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" filled="f" strokecolor="white [3212]" strokeweight="2.25pt">
              <v:textbox>
                <w:txbxContent>
                  <w:p w:rsidR="00F170EF" w:rsidRDefault="00F170EF">
                    <w:del w:id="531" w:author="Korisnik" w:date="2021-09-05T18:16:00Z">
                      <w:r w:rsidDel="0097610A">
                        <w:delText>N</w:delText>
                      </w:r>
                    </w:del>
                  </w:p>
                </w:txbxContent>
              </v:textbox>
            </v:rect>
          </w:pict>
        </w:r>
        <w:r>
          <w:rPr>
            <w:rFonts w:ascii="Times New Roman" w:hAnsi="Times New Roman" w:cs="Times New Roman"/>
            <w:noProof/>
            <w:sz w:val="24"/>
            <w:szCs w:val="24"/>
          </w:rPr>
          <w:pict>
            <v:rect id="Rectangle 7" o:spid="_x0000_s1030" style="position:absolute;margin-left:193.65pt;margin-top:14.95pt;width:12.65pt;height:14.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" filled="f" strokecolor="white [3212]" strokeweight="2.25pt">
              <v:textbox>
                <w:txbxContent>
                  <w:p w:rsidR="00F170EF" w:rsidRDefault="00F170EF">
                    <w:del w:id="532" w:author="Korisnik" w:date="2021-09-05T18:15:00Z">
                      <w:r w:rsidDel="0097610A">
                        <w:delText>O</w:delText>
                      </w:r>
                    </w:del>
                  </w:p>
                </w:txbxContent>
              </v:textbox>
            </v:rect>
          </w:pict>
        </w:r>
      </w:del>
      <w:del w:id="533" w:author="Korisnik" w:date="2021-09-05T20:06:00Z">
        <w:r>
          <w:rPr>
            <w:rFonts w:ascii="Times New Roman" w:hAnsi="Times New Roman" w:cs="Times New Roman"/>
            <w:noProof/>
            <w:sz w:val="24"/>
            <w:szCs w:val="24"/>
          </w:rPr>
          <w:pict>
            <v:rect id="Rectangle 11" o:spid="_x0000_s1031" style="position:absolute;margin-left:65.6pt;margin-top:14.95pt;width:12.65pt;height:14.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" filled="f" strokecolor="white [3212]" strokeweight="2.25pt">
              <v:textbox>
                <w:txbxContent>
                  <w:p w:rsidR="00F170EF" w:rsidRDefault="00F170EF">
                    <w:del w:id="534" w:author="Korisnik" w:date="2021-09-05T18:16:00Z">
                      <w:r w:rsidDel="0097610A">
                        <w:delText>E</w:delText>
                      </w:r>
                    </w:del>
                  </w:p>
                </w:txbxContent>
              </v:textbox>
            </v:rect>
          </w:pict>
        </w:r>
        <w:r>
          <w:rPr>
            <w:rFonts w:ascii="Times New Roman" w:hAnsi="Times New Roman" w:cs="Times New Roman"/>
            <w:noProof/>
            <w:sz w:val="24"/>
            <w:szCs w:val="24"/>
          </w:rPr>
          <w:pict>
            <v:rect id="Rectangle 10" o:spid="_x0000_s1032" style="position:absolute;margin-left:52.75pt;margin-top:14.95pt;width:12.65pt;height:14.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" filled="f" strokecolor="white [3212]" strokeweight="2.25pt">
              <v:textbox>
                <w:txbxContent>
                  <w:p w:rsidR="00F170EF" w:rsidRDefault="00F170EF">
                    <w:del w:id="535" w:author="Korisnik" w:date="2021-09-05T18:16:00Z">
                      <w:r w:rsidDel="0097610A">
                        <w:delText>M</w:delText>
                      </w:r>
                    </w:del>
                  </w:p>
                </w:txbxContent>
              </v:textbox>
            </v:rect>
          </w:pict>
        </w:r>
        <w:r>
          <w:rPr>
            <w:rFonts w:ascii="Times New Roman" w:hAnsi="Times New Roman" w:cs="Times New Roman"/>
            <w:noProof/>
            <w:sz w:val="24"/>
            <w:szCs w:val="24"/>
          </w:rPr>
          <w:pict>
            <v:rect id="Rectangle 9" o:spid="_x0000_s1033" style="position:absolute;margin-left:40.15pt;margin-top:14.9pt;width:12.65pt;height:14.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" filled="f" strokecolor="white [3212]" strokeweight="2.25pt">
              <v:textbox>
                <w:txbxContent>
                  <w:p w:rsidR="00F170EF" w:rsidRDefault="00F170EF">
                    <w:del w:id="536" w:author="Korisnik" w:date="2021-09-05T18:15:00Z">
                      <w:r w:rsidDel="0097610A">
                        <w:delText>O</w:delText>
                      </w:r>
                    </w:del>
                  </w:p>
                </w:txbxContent>
              </v:textbox>
            </v:rect>
          </w:pict>
        </w:r>
        <w:r>
          <w:rPr>
            <w:rFonts w:ascii="Times New Roman" w:hAnsi="Times New Roman" w:cs="Times New Roman"/>
            <w:noProof/>
            <w:sz w:val="24"/>
            <w:szCs w:val="24"/>
          </w:rPr>
          <w:pict>
            <v:rect id="Rectangle 8" o:spid="_x0000_s1034" style="position:absolute;margin-left:27.55pt;margin-top:14.9pt;width:12.65pt;height:14.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" filled="f" strokecolor="white [3212]" strokeweight="2.25pt">
              <v:textbox>
                <w:txbxContent>
                  <w:p w:rsidR="00F170EF" w:rsidRPr="003C3B8E" w:rsidRDefault="00F170EF">
                    <w:pPr>
                      <w:rPr>
                        <w:sz w:val="16"/>
                        <w:szCs w:val="16"/>
                        <w:rPrChange w:id="537" w:author="Korisnik" w:date="2021-09-05T18:35:00Z">
                          <w:rPr/>
                        </w:rPrChange>
                      </w:rPr>
                    </w:pPr>
                    <w:del w:id="538" w:author="Korisnik" w:date="2021-09-05T18:15:00Z">
                      <w:r w:rsidDel="0097610A">
                        <w:delText>P</w:delText>
                      </w:r>
                    </w:del>
                  </w:p>
                </w:txbxContent>
              </v:textbox>
            </v:rect>
          </w:pict>
        </w:r>
      </w:del>
    </w:p>
    <w:p w:rsidR="00F170EF" w:rsidDel="00365BA2" w:rsidRDefault="00F170EF" w:rsidP="001470FC">
      <w:pPr>
        <w:rPr>
          <w:del w:id="539" w:author="Korisnik" w:date="2021-09-05T18:20:00Z"/>
          <w:rFonts w:ascii="Times New Roman" w:hAnsi="Times New Roman" w:cs="Times New Roman"/>
          <w:sz w:val="24"/>
          <w:szCs w:val="24"/>
        </w:rPr>
      </w:pPr>
    </w:p>
    <w:p w:rsidR="00F170EF" w:rsidDel="00365BA2" w:rsidRDefault="00F170EF" w:rsidP="001470FC">
      <w:pPr>
        <w:rPr>
          <w:del w:id="540" w:author="Korisnik" w:date="2021-09-05T18:20:00Z"/>
          <w:rFonts w:ascii="Times New Roman" w:hAnsi="Times New Roman" w:cs="Times New Roman"/>
          <w:sz w:val="24"/>
          <w:szCs w:val="24"/>
        </w:rPr>
      </w:pPr>
    </w:p>
    <w:p w:rsidR="00F170EF" w:rsidDel="00365BA2" w:rsidRDefault="00F170EF" w:rsidP="001470FC">
      <w:pPr>
        <w:rPr>
          <w:del w:id="541" w:author="Korisnik" w:date="2021-09-05T18:20:00Z"/>
          <w:rFonts w:ascii="Times New Roman" w:hAnsi="Times New Roman" w:cs="Times New Roman"/>
          <w:sz w:val="24"/>
          <w:szCs w:val="24"/>
        </w:rPr>
      </w:pPr>
    </w:p>
    <w:p w:rsidR="00F170EF" w:rsidDel="00365BA2" w:rsidRDefault="00F170EF" w:rsidP="001470FC">
      <w:pPr>
        <w:rPr>
          <w:del w:id="542" w:author="Korisnik" w:date="2021-09-05T18:20:00Z"/>
          <w:rFonts w:ascii="Times New Roman" w:hAnsi="Times New Roman" w:cs="Times New Roman"/>
          <w:sz w:val="24"/>
          <w:szCs w:val="24"/>
        </w:rPr>
      </w:pPr>
    </w:p>
    <w:p w:rsidR="00F170EF" w:rsidDel="00365BA2" w:rsidRDefault="00F170EF" w:rsidP="001470FC">
      <w:pPr>
        <w:rPr>
          <w:del w:id="543" w:author="Korisnik" w:date="2021-09-05T18:20:00Z"/>
          <w:rFonts w:ascii="Times New Roman" w:hAnsi="Times New Roman" w:cs="Times New Roman"/>
          <w:sz w:val="24"/>
          <w:szCs w:val="24"/>
        </w:rPr>
      </w:pPr>
    </w:p>
    <w:p w:rsidR="00F170EF" w:rsidDel="00365BA2" w:rsidRDefault="00F170EF" w:rsidP="001470FC">
      <w:pPr>
        <w:rPr>
          <w:del w:id="544" w:author="Korisnik" w:date="2021-09-05T18:20:00Z"/>
          <w:rFonts w:ascii="Times New Roman" w:hAnsi="Times New Roman" w:cs="Times New Roman"/>
          <w:sz w:val="24"/>
          <w:szCs w:val="24"/>
        </w:rPr>
      </w:pPr>
    </w:p>
    <w:p w:rsidR="00F170EF" w:rsidDel="00365BA2" w:rsidRDefault="00F170EF" w:rsidP="001470FC">
      <w:pPr>
        <w:rPr>
          <w:del w:id="545" w:author="Korisnik" w:date="2021-09-05T18:20:00Z"/>
          <w:rFonts w:ascii="Times New Roman" w:hAnsi="Times New Roman" w:cs="Times New Roman"/>
          <w:sz w:val="24"/>
          <w:szCs w:val="24"/>
        </w:rPr>
      </w:pPr>
    </w:p>
    <w:p w:rsidR="00F170EF" w:rsidDel="00365BA2" w:rsidRDefault="00F170EF" w:rsidP="001470FC">
      <w:pPr>
        <w:rPr>
          <w:del w:id="546" w:author="Korisnik" w:date="2021-09-05T18:20:00Z"/>
          <w:rFonts w:ascii="Times New Roman" w:hAnsi="Times New Roman" w:cs="Times New Roman"/>
          <w:sz w:val="24"/>
          <w:szCs w:val="24"/>
        </w:rPr>
      </w:pPr>
    </w:p>
    <w:p w:rsidR="00F170EF" w:rsidDel="00365BA2" w:rsidRDefault="00F170EF" w:rsidP="001470FC">
      <w:pPr>
        <w:rPr>
          <w:del w:id="547" w:author="Korisnik" w:date="2021-09-05T18:20:00Z"/>
          <w:rFonts w:ascii="Times New Roman" w:hAnsi="Times New Roman" w:cs="Times New Roman"/>
          <w:sz w:val="24"/>
          <w:szCs w:val="24"/>
        </w:rPr>
      </w:pPr>
    </w:p>
    <w:p w:rsidR="00000000" w:rsidRDefault="00B33E2C">
      <w:pPr>
        <w:rPr>
          <w:ins w:id="548" w:author="Korisnik" w:date="2021-09-05T18:20:00Z"/>
          <w:rFonts w:ascii="Times New Roman" w:hAnsi="Times New Roman" w:cs="Times New Roman"/>
          <w:sz w:val="24"/>
          <w:szCs w:val="24"/>
        </w:rPr>
        <w:pPrChange w:id="549" w:author="Korisnik" w:date="2021-09-05T18:20:00Z">
          <w:pPr>
            <w:tabs>
              <w:tab w:val="left" w:pos="880"/>
              <w:tab w:val="left" w:pos="2960"/>
            </w:tabs>
            <w:spacing w:after="0" w:line="360" w:lineRule="auto"/>
            <w:ind w:left="280"/>
            <w:jc w:val="both"/>
          </w:pPr>
        </w:pPrChange>
      </w:pPr>
    </w:p>
    <w:p w:rsidR="00365BA2" w:rsidRDefault="00365BA2">
      <w:pPr>
        <w:tabs>
          <w:tab w:val="left" w:pos="880"/>
          <w:tab w:val="left" w:pos="2960"/>
        </w:tabs>
        <w:spacing w:after="0" w:line="360" w:lineRule="auto"/>
        <w:ind w:left="280"/>
        <w:jc w:val="both"/>
        <w:rPr>
          <w:ins w:id="550" w:author="Korisnik" w:date="2021-09-05T18:18:00Z"/>
          <w:rFonts w:ascii="Times New Roman" w:hAnsi="Times New Roman" w:cs="Times New Roman"/>
          <w:sz w:val="24"/>
          <w:szCs w:val="24"/>
        </w:rPr>
      </w:pPr>
      <w:ins w:id="551" w:author="Korisnik" w:date="2021-09-05T18:18:00Z">
        <w:r>
          <w:rPr>
            <w:rFonts w:ascii="Times New Roman" w:hAnsi="Times New Roman" w:cs="Times New Roman"/>
            <w:sz w:val="24"/>
            <w:szCs w:val="24"/>
          </w:rPr>
          <w:br w:type="page"/>
        </w:r>
      </w:ins>
    </w:p>
    <w:p w:rsidR="00F170EF" w:rsidRPr="003C3B8E" w:rsidRDefault="00AA24A9" w:rsidP="001470FC">
      <w:pPr>
        <w:rPr>
          <w:rFonts w:ascii="Times New Roman" w:hAnsi="Times New Roman" w:cs="Times New Roman"/>
          <w:b/>
          <w:sz w:val="24"/>
          <w:szCs w:val="24"/>
          <w:rPrChange w:id="552" w:author="Korisnik" w:date="2021-09-05T18:37:00Z">
            <w:rPr>
              <w:rFonts w:ascii="Times New Roman" w:hAnsi="Times New Roman" w:cs="Times New Roman"/>
              <w:sz w:val="24"/>
              <w:szCs w:val="24"/>
            </w:rPr>
          </w:rPrChange>
        </w:rPr>
      </w:pPr>
      <w:ins w:id="553" w:author="Korisnik" w:date="2021-09-05T18:37:00Z">
        <w:r w:rsidRPr="00AA24A9">
          <w:rPr>
            <w:rFonts w:ascii="Times New Roman" w:hAnsi="Times New Roman" w:cs="Times New Roman"/>
            <w:b/>
            <w:sz w:val="24"/>
            <w:szCs w:val="24"/>
            <w:rPrChange w:id="554" w:author="Korisnik" w:date="2021-09-05T18:37:00Z">
              <w:rPr>
                <w:rFonts w:ascii="Times New Roman" w:hAnsi="Times New Roman" w:cs="Times New Roman"/>
                <w:sz w:val="24"/>
                <w:szCs w:val="24"/>
              </w:rPr>
            </w:rPrChange>
          </w:rPr>
          <w:lastRenderedPageBreak/>
          <w:t>Prilog 5</w:t>
        </w:r>
      </w:ins>
    </w:p>
    <w:p w:rsidR="00B33E2C" w:rsidRDefault="00AA24A9">
      <w:pPr>
        <w:ind w:left="708"/>
        <w:rPr>
          <w:rFonts w:ascii="Times New Roman" w:hAnsi="Times New Roman" w:cs="Times New Roman"/>
          <w:b/>
          <w:sz w:val="24"/>
          <w:szCs w:val="24"/>
        </w:rPr>
        <w:pPrChange w:id="555" w:author="Korisnik" w:date="2021-09-05T18:38:00Z">
          <w:pPr/>
        </w:pPrChange>
      </w:pPr>
      <w:r>
        <w:rPr>
          <w:rFonts w:ascii="Times New Roman" w:hAnsi="Times New Roman" w:cs="Times New Roman"/>
          <w:b/>
          <w:noProof/>
          <w:sz w:val="24"/>
          <w:szCs w:val="24"/>
        </w:rPr>
        <w:pict>
          <v:group id="Group 4" o:spid="_x0000_s1035" style="position:absolute;left:0;text-align:left;margin-left:109.1pt;margin-top:60.45pt;width:158.9pt;height:153.6pt;z-index:251658240" coordorigin="4358,2670" coordsize="3178,3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">
            <v:oval id="Oval 2" o:spid="_x0000_s1036" style="position:absolute;left:4358;top:2670;width:3178;height:30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" fillcolor="#f79646 [3209]" strokecolor="#f2f2f2 [3041]" strokeweight="3pt">
              <v:shadow on="t" color="#974706 [1609]" opacity=".5" offset="1pt"/>
            </v:oval>
            <v:oval id="Oval 3" o:spid="_x0000_s1037" style="position:absolute;left:4755;top:3042;width:2376;height:23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" fillcolor="#fabf8f [1945]" strokecolor="#fabf8f [1945]" strokeweight="1pt">
              <v:fill color2="#fde9d9 [665]" angle="135" focus="50%" type="gradient"/>
              <v:shadow on="t" color="#974706 [1609]" opacity=".5" offset="1pt"/>
              <v:textbox>
                <w:txbxContent>
                  <w:p w:rsidR="00442C58" w:rsidRPr="003C3B8E" w:rsidRDefault="00442C58" w:rsidP="00442C58">
                    <w:pPr>
                      <w:jc w:val="center"/>
                      <w:rPr>
                        <w:rFonts w:ascii="Berlin Sans FB Demi" w:hAnsi="Berlin Sans FB Demi"/>
                        <w:b/>
                        <w:sz w:val="28"/>
                        <w:szCs w:val="28"/>
                        <w:rPrChange w:id="556" w:author="Korisnik" w:date="2021-09-05T18:37:00Z">
                          <w:rPr>
                            <w:rFonts w:ascii="Berlin Sans FB Demi" w:hAnsi="Berlin Sans FB Demi"/>
                            <w:b/>
                            <w:sz w:val="16"/>
                            <w:szCs w:val="16"/>
                          </w:rPr>
                        </w:rPrChange>
                      </w:rPr>
                    </w:pPr>
                  </w:p>
                  <w:p w:rsidR="00442C58" w:rsidRPr="003C3B8E" w:rsidRDefault="00AA24A9" w:rsidP="00442C58">
                    <w:pPr>
                      <w:jc w:val="center"/>
                      <w:rPr>
                        <w:rFonts w:ascii="Berlin Sans FB Demi" w:hAnsi="Berlin Sans FB Demi"/>
                        <w:b/>
                        <w:color w:val="17365D" w:themeColor="text2" w:themeShade="BF"/>
                        <w:sz w:val="28"/>
                        <w:szCs w:val="28"/>
                        <w:rPrChange w:id="557" w:author="Korisnik" w:date="2021-09-05T18:37:00Z">
                          <w:rPr>
                            <w:rFonts w:ascii="Berlin Sans FB Demi" w:hAnsi="Berlin Sans FB Demi"/>
                            <w:b/>
                            <w:color w:val="17365D" w:themeColor="text2" w:themeShade="BF"/>
                            <w:sz w:val="30"/>
                            <w:szCs w:val="30"/>
                          </w:rPr>
                        </w:rPrChange>
                      </w:rPr>
                    </w:pPr>
                    <w:r w:rsidRPr="00AA24A9">
                      <w:rPr>
                        <w:rFonts w:ascii="Berlin Sans FB Demi" w:hAnsi="Berlin Sans FB Demi"/>
                        <w:b/>
                        <w:color w:val="17365D" w:themeColor="text2" w:themeShade="BF"/>
                        <w:sz w:val="28"/>
                        <w:szCs w:val="28"/>
                        <w:rPrChange w:id="558" w:author="Korisnik" w:date="2021-09-05T18:37:00Z">
                          <w:rPr>
                            <w:rFonts w:ascii="Berlin Sans FB Demi" w:hAnsi="Berlin Sans FB Demi"/>
                            <w:b/>
                            <w:color w:val="17365D" w:themeColor="text2" w:themeShade="BF"/>
                            <w:sz w:val="30"/>
                            <w:szCs w:val="30"/>
                          </w:rPr>
                        </w:rPrChange>
                      </w:rPr>
                      <w:t xml:space="preserve">RAZREDNI </w:t>
                    </w:r>
                    <w:r w:rsidRPr="00AA24A9">
                      <w:rPr>
                        <w:rFonts w:ascii="Berlin Sans FB Demi" w:hAnsi="Berlin Sans FB Demi"/>
                        <w:b/>
                        <w:color w:val="17365D" w:themeColor="text2" w:themeShade="BF"/>
                        <w:sz w:val="28"/>
                        <w:szCs w:val="28"/>
                        <w:rPrChange w:id="559" w:author="Korisnik" w:date="2021-09-05T18:37:00Z">
                          <w:rPr>
                            <w:rFonts w:ascii="Berlin Sans FB Demi" w:hAnsi="Berlin Sans FB Demi"/>
                            <w:b/>
                            <w:color w:val="17365D" w:themeColor="text2" w:themeShade="BF"/>
                            <w:sz w:val="30"/>
                            <w:szCs w:val="30"/>
                          </w:rPr>
                        </w:rPrChange>
                      </w:rPr>
                      <w:t>PRAVNIK</w:t>
                    </w:r>
                  </w:p>
                </w:txbxContent>
              </v:textbox>
            </v:oval>
          </v:group>
        </w:pict>
      </w:r>
      <w:ins w:id="560" w:author="Korisnik" w:date="2021-09-05T18:37:00Z">
        <w:r w:rsidR="003C3B8E">
          <w:rPr>
            <w:rFonts w:ascii="Times New Roman" w:hAnsi="Times New Roman" w:cs="Times New Roman"/>
            <w:b/>
            <w:sz w:val="24"/>
            <w:szCs w:val="24"/>
          </w:rPr>
          <w:t>Medalja</w:t>
        </w:r>
      </w:ins>
      <w:del w:id="561" w:author="Korisnik" w:date="2021-09-05T18:37:00Z">
        <w:r w:rsidR="00F170EF" w:rsidRPr="00F170EF" w:rsidDel="003C3B8E">
          <w:rPr>
            <w:rFonts w:ascii="Times New Roman" w:hAnsi="Times New Roman" w:cs="Times New Roman"/>
            <w:b/>
            <w:sz w:val="24"/>
            <w:szCs w:val="24"/>
          </w:rPr>
          <w:delText>BEDŽ</w:delText>
        </w:r>
      </w:del>
      <w:r w:rsidR="00F170EF">
        <w:rPr>
          <w:rFonts w:ascii="Times New Roman" w:hAnsi="Times New Roman" w:cs="Times New Roman"/>
          <w:b/>
          <w:sz w:val="24"/>
          <w:szCs w:val="24"/>
        </w:rPr>
        <w:t>:</w:t>
      </w:r>
    </w:p>
    <w:sectPr w:rsidR="00B33E2C" w:rsidSect="008F7F5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E2C" w:rsidRDefault="00B33E2C" w:rsidP="00365BA2">
      <w:pPr>
        <w:spacing w:after="0" w:line="240" w:lineRule="auto"/>
      </w:pPr>
      <w:r>
        <w:separator/>
      </w:r>
    </w:p>
  </w:endnote>
  <w:endnote w:type="continuationSeparator" w:id="0">
    <w:p w:rsidR="00B33E2C" w:rsidRDefault="00B33E2C" w:rsidP="00365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E2C" w:rsidRDefault="00B33E2C" w:rsidP="00365BA2">
      <w:pPr>
        <w:spacing w:after="0" w:line="240" w:lineRule="auto"/>
      </w:pPr>
      <w:r>
        <w:separator/>
      </w:r>
    </w:p>
  </w:footnote>
  <w:footnote w:type="continuationSeparator" w:id="0">
    <w:p w:rsidR="00B33E2C" w:rsidRDefault="00B33E2C" w:rsidP="00365B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94D5E"/>
    <w:multiLevelType w:val="hybridMultilevel"/>
    <w:tmpl w:val="70A86A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AD877AB"/>
    <w:multiLevelType w:val="hybridMultilevel"/>
    <w:tmpl w:val="F000D8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E414DC4"/>
    <w:multiLevelType w:val="hybridMultilevel"/>
    <w:tmpl w:val="E4622C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30635B2"/>
    <w:multiLevelType w:val="hybridMultilevel"/>
    <w:tmpl w:val="77D49B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3C36EBC"/>
    <w:multiLevelType w:val="multilevel"/>
    <w:tmpl w:val="DD0C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7E33A68"/>
    <w:multiLevelType w:val="hybridMultilevel"/>
    <w:tmpl w:val="5DF26E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A3617FC"/>
    <w:multiLevelType w:val="hybridMultilevel"/>
    <w:tmpl w:val="F6608A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risnik">
    <w15:presenceInfo w15:providerId="Windows Live" w15:userId="77ba6ffb5b0b79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AA0C99"/>
    <w:rsid w:val="0004277A"/>
    <w:rsid w:val="00043E12"/>
    <w:rsid w:val="00083C9B"/>
    <w:rsid w:val="000A406F"/>
    <w:rsid w:val="000E3A8A"/>
    <w:rsid w:val="00121C3E"/>
    <w:rsid w:val="001470FC"/>
    <w:rsid w:val="00285FDE"/>
    <w:rsid w:val="002D523A"/>
    <w:rsid w:val="002E41D1"/>
    <w:rsid w:val="002E7A17"/>
    <w:rsid w:val="003037BC"/>
    <w:rsid w:val="00313FEB"/>
    <w:rsid w:val="00365BA2"/>
    <w:rsid w:val="00392DA1"/>
    <w:rsid w:val="003C3B8E"/>
    <w:rsid w:val="003F3103"/>
    <w:rsid w:val="00442C58"/>
    <w:rsid w:val="004612F5"/>
    <w:rsid w:val="004B1390"/>
    <w:rsid w:val="004C192A"/>
    <w:rsid w:val="00524139"/>
    <w:rsid w:val="005422B4"/>
    <w:rsid w:val="005462F0"/>
    <w:rsid w:val="00573494"/>
    <w:rsid w:val="005755FE"/>
    <w:rsid w:val="00582218"/>
    <w:rsid w:val="00582FDF"/>
    <w:rsid w:val="005A070D"/>
    <w:rsid w:val="00625F64"/>
    <w:rsid w:val="00662406"/>
    <w:rsid w:val="00677FC7"/>
    <w:rsid w:val="00710636"/>
    <w:rsid w:val="0071357E"/>
    <w:rsid w:val="007B6EFC"/>
    <w:rsid w:val="007D32B4"/>
    <w:rsid w:val="00810E10"/>
    <w:rsid w:val="008B1991"/>
    <w:rsid w:val="008E196B"/>
    <w:rsid w:val="008F7F57"/>
    <w:rsid w:val="00914C7D"/>
    <w:rsid w:val="009354AB"/>
    <w:rsid w:val="0093633A"/>
    <w:rsid w:val="00936FB8"/>
    <w:rsid w:val="009403A5"/>
    <w:rsid w:val="0097610A"/>
    <w:rsid w:val="009A5C15"/>
    <w:rsid w:val="00A05332"/>
    <w:rsid w:val="00A51938"/>
    <w:rsid w:val="00AA0C99"/>
    <w:rsid w:val="00AA24A9"/>
    <w:rsid w:val="00AB3BF6"/>
    <w:rsid w:val="00B0376B"/>
    <w:rsid w:val="00B33E2C"/>
    <w:rsid w:val="00BB3B07"/>
    <w:rsid w:val="00BC6161"/>
    <w:rsid w:val="00C00B90"/>
    <w:rsid w:val="00C270CC"/>
    <w:rsid w:val="00C55B2E"/>
    <w:rsid w:val="00C751B8"/>
    <w:rsid w:val="00C94C82"/>
    <w:rsid w:val="00CC72EB"/>
    <w:rsid w:val="00CD737E"/>
    <w:rsid w:val="00CF3BBF"/>
    <w:rsid w:val="00D04ECA"/>
    <w:rsid w:val="00D1524C"/>
    <w:rsid w:val="00D302E4"/>
    <w:rsid w:val="00D36EF2"/>
    <w:rsid w:val="00D77B78"/>
    <w:rsid w:val="00D9679A"/>
    <w:rsid w:val="00E260E8"/>
    <w:rsid w:val="00E31005"/>
    <w:rsid w:val="00E430E3"/>
    <w:rsid w:val="00E64353"/>
    <w:rsid w:val="00EA0B53"/>
    <w:rsid w:val="00ED7147"/>
    <w:rsid w:val="00ED7ECD"/>
    <w:rsid w:val="00EE7F26"/>
    <w:rsid w:val="00F06E19"/>
    <w:rsid w:val="00F170EF"/>
    <w:rsid w:val="00F441E4"/>
    <w:rsid w:val="00F976AB"/>
    <w:rsid w:val="00FA36E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231F20"/>
        <w:sz w:val="24"/>
        <w:szCs w:val="24"/>
        <w:lang w:val="hr-HR" w:eastAsia="hr-HR" w:bidi="ar-SA"/>
      </w:rPr>
    </w:rPrDefault>
    <w:pPrDefault>
      <w:pPr>
        <w:tabs>
          <w:tab w:val="left" w:pos="880"/>
          <w:tab w:val="left" w:pos="2960"/>
        </w:tabs>
        <w:spacing w:line="360" w:lineRule="auto"/>
        <w:ind w:left="280"/>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0C99"/>
    <w:pPr>
      <w:tabs>
        <w:tab w:val="clear" w:pos="880"/>
        <w:tab w:val="clear" w:pos="2960"/>
      </w:tabs>
      <w:spacing w:after="160" w:line="259" w:lineRule="auto"/>
      <w:ind w:left="0"/>
      <w:jc w:val="left"/>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DA1"/>
    <w:pPr>
      <w:tabs>
        <w:tab w:val="left" w:pos="880"/>
        <w:tab w:val="left" w:pos="2960"/>
      </w:tabs>
      <w:spacing w:after="0" w:line="360" w:lineRule="auto"/>
      <w:ind w:left="720"/>
      <w:contextualSpacing/>
      <w:jc w:val="both"/>
    </w:pPr>
    <w:rPr>
      <w:rFonts w:ascii="Times New Roman" w:eastAsia="Times New Roman" w:hAnsi="Times New Roman" w:cs="Times New Roman"/>
      <w:color w:val="231F20"/>
      <w:sz w:val="24"/>
      <w:szCs w:val="24"/>
    </w:rPr>
  </w:style>
  <w:style w:type="paragraph" w:customStyle="1" w:styleId="t-8">
    <w:name w:val="t-8"/>
    <w:basedOn w:val="Normal"/>
    <w:rsid w:val="00AA0C9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A0C9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13FEB"/>
    <w:rPr>
      <w:color w:val="0000FF"/>
      <w:u w:val="single"/>
    </w:rPr>
  </w:style>
  <w:style w:type="paragraph" w:styleId="NormalWeb">
    <w:name w:val="Normal (Web)"/>
    <w:basedOn w:val="Normal"/>
    <w:uiPriority w:val="99"/>
    <w:semiHidden/>
    <w:unhideWhenUsed/>
    <w:rsid w:val="00313FE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3FEB"/>
    <w:rPr>
      <w:color w:val="800080" w:themeColor="followedHyperlink"/>
      <w:u w:val="single"/>
    </w:rPr>
  </w:style>
  <w:style w:type="paragraph" w:styleId="BalloonText">
    <w:name w:val="Balloon Text"/>
    <w:basedOn w:val="Normal"/>
    <w:link w:val="BalloonTextChar"/>
    <w:uiPriority w:val="99"/>
    <w:semiHidden/>
    <w:unhideWhenUsed/>
    <w:rsid w:val="009363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33A"/>
    <w:rPr>
      <w:rFonts w:ascii="Tahoma" w:eastAsia="Calibri" w:hAnsi="Tahoma" w:cs="Tahoma"/>
      <w:color w:val="auto"/>
      <w:sz w:val="16"/>
      <w:szCs w:val="16"/>
    </w:rPr>
  </w:style>
  <w:style w:type="paragraph" w:styleId="Header">
    <w:name w:val="header"/>
    <w:basedOn w:val="Normal"/>
    <w:link w:val="HeaderChar"/>
    <w:uiPriority w:val="99"/>
    <w:unhideWhenUsed/>
    <w:rsid w:val="00365BA2"/>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5BA2"/>
    <w:rPr>
      <w:rFonts w:ascii="Calibri" w:eastAsia="Calibri" w:hAnsi="Calibri" w:cs="Calibri"/>
      <w:color w:val="auto"/>
      <w:sz w:val="22"/>
      <w:szCs w:val="22"/>
    </w:rPr>
  </w:style>
  <w:style w:type="paragraph" w:styleId="Footer">
    <w:name w:val="footer"/>
    <w:basedOn w:val="Normal"/>
    <w:link w:val="FooterChar"/>
    <w:uiPriority w:val="99"/>
    <w:unhideWhenUsed/>
    <w:rsid w:val="00365BA2"/>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5BA2"/>
    <w:rPr>
      <w:rFonts w:ascii="Calibri" w:eastAsia="Calibri" w:hAnsi="Calibri" w:cs="Calibri"/>
      <w:color w:val="auto"/>
      <w:sz w:val="22"/>
      <w:szCs w:val="22"/>
    </w:rPr>
  </w:style>
</w:styles>
</file>

<file path=word/webSettings.xml><?xml version="1.0" encoding="utf-8"?>
<w:webSettings xmlns:r="http://schemas.openxmlformats.org/officeDocument/2006/relationships" xmlns:w="http://schemas.openxmlformats.org/wordprocessingml/2006/main">
  <w:divs>
    <w:div w:id="16320000">
      <w:bodyDiv w:val="1"/>
      <w:marLeft w:val="0"/>
      <w:marRight w:val="0"/>
      <w:marTop w:val="0"/>
      <w:marBottom w:val="0"/>
      <w:divBdr>
        <w:top w:val="none" w:sz="0" w:space="0" w:color="auto"/>
        <w:left w:val="none" w:sz="0" w:space="0" w:color="auto"/>
        <w:bottom w:val="none" w:sz="0" w:space="0" w:color="auto"/>
        <w:right w:val="none" w:sz="0" w:space="0" w:color="auto"/>
      </w:divBdr>
    </w:div>
    <w:div w:id="90470228">
      <w:bodyDiv w:val="1"/>
      <w:marLeft w:val="0"/>
      <w:marRight w:val="0"/>
      <w:marTop w:val="0"/>
      <w:marBottom w:val="0"/>
      <w:divBdr>
        <w:top w:val="none" w:sz="0" w:space="0" w:color="auto"/>
        <w:left w:val="none" w:sz="0" w:space="0" w:color="auto"/>
        <w:bottom w:val="none" w:sz="0" w:space="0" w:color="auto"/>
        <w:right w:val="none" w:sz="0" w:space="0" w:color="auto"/>
      </w:divBdr>
    </w:div>
    <w:div w:id="93599167">
      <w:bodyDiv w:val="1"/>
      <w:marLeft w:val="0"/>
      <w:marRight w:val="0"/>
      <w:marTop w:val="0"/>
      <w:marBottom w:val="0"/>
      <w:divBdr>
        <w:top w:val="none" w:sz="0" w:space="0" w:color="auto"/>
        <w:left w:val="none" w:sz="0" w:space="0" w:color="auto"/>
        <w:bottom w:val="none" w:sz="0" w:space="0" w:color="auto"/>
        <w:right w:val="none" w:sz="0" w:space="0" w:color="auto"/>
      </w:divBdr>
      <w:divsChild>
        <w:div w:id="1183282991">
          <w:marLeft w:val="0"/>
          <w:marRight w:val="0"/>
          <w:marTop w:val="0"/>
          <w:marBottom w:val="129"/>
          <w:divBdr>
            <w:top w:val="none" w:sz="0" w:space="0" w:color="auto"/>
            <w:left w:val="none" w:sz="0" w:space="0" w:color="auto"/>
            <w:bottom w:val="none" w:sz="0" w:space="0" w:color="auto"/>
            <w:right w:val="none" w:sz="0" w:space="0" w:color="auto"/>
          </w:divBdr>
        </w:div>
        <w:div w:id="1945074123">
          <w:marLeft w:val="0"/>
          <w:marRight w:val="0"/>
          <w:marTop w:val="0"/>
          <w:marBottom w:val="129"/>
          <w:divBdr>
            <w:top w:val="none" w:sz="0" w:space="0" w:color="auto"/>
            <w:left w:val="none" w:sz="0" w:space="0" w:color="auto"/>
            <w:bottom w:val="none" w:sz="0" w:space="0" w:color="auto"/>
            <w:right w:val="none" w:sz="0" w:space="0" w:color="auto"/>
          </w:divBdr>
        </w:div>
      </w:divsChild>
    </w:div>
    <w:div w:id="152646028">
      <w:bodyDiv w:val="1"/>
      <w:marLeft w:val="0"/>
      <w:marRight w:val="0"/>
      <w:marTop w:val="0"/>
      <w:marBottom w:val="0"/>
      <w:divBdr>
        <w:top w:val="none" w:sz="0" w:space="0" w:color="auto"/>
        <w:left w:val="none" w:sz="0" w:space="0" w:color="auto"/>
        <w:bottom w:val="none" w:sz="0" w:space="0" w:color="auto"/>
        <w:right w:val="none" w:sz="0" w:space="0" w:color="auto"/>
      </w:divBdr>
    </w:div>
    <w:div w:id="428816077">
      <w:bodyDiv w:val="1"/>
      <w:marLeft w:val="0"/>
      <w:marRight w:val="0"/>
      <w:marTop w:val="0"/>
      <w:marBottom w:val="0"/>
      <w:divBdr>
        <w:top w:val="none" w:sz="0" w:space="0" w:color="auto"/>
        <w:left w:val="none" w:sz="0" w:space="0" w:color="auto"/>
        <w:bottom w:val="none" w:sz="0" w:space="0" w:color="auto"/>
        <w:right w:val="none" w:sz="0" w:space="0" w:color="auto"/>
      </w:divBdr>
      <w:divsChild>
        <w:div w:id="1095134652">
          <w:marLeft w:val="0"/>
          <w:marRight w:val="0"/>
          <w:marTop w:val="0"/>
          <w:marBottom w:val="129"/>
          <w:divBdr>
            <w:top w:val="none" w:sz="0" w:space="0" w:color="auto"/>
            <w:left w:val="none" w:sz="0" w:space="0" w:color="auto"/>
            <w:bottom w:val="none" w:sz="0" w:space="0" w:color="auto"/>
            <w:right w:val="none" w:sz="0" w:space="0" w:color="auto"/>
          </w:divBdr>
        </w:div>
        <w:div w:id="1893882730">
          <w:marLeft w:val="0"/>
          <w:marRight w:val="0"/>
          <w:marTop w:val="0"/>
          <w:marBottom w:val="129"/>
          <w:divBdr>
            <w:top w:val="none" w:sz="0" w:space="0" w:color="auto"/>
            <w:left w:val="none" w:sz="0" w:space="0" w:color="auto"/>
            <w:bottom w:val="none" w:sz="0" w:space="0" w:color="auto"/>
            <w:right w:val="none" w:sz="0" w:space="0" w:color="auto"/>
          </w:divBdr>
        </w:div>
      </w:divsChild>
    </w:div>
    <w:div w:id="573588694">
      <w:bodyDiv w:val="1"/>
      <w:marLeft w:val="0"/>
      <w:marRight w:val="0"/>
      <w:marTop w:val="0"/>
      <w:marBottom w:val="0"/>
      <w:divBdr>
        <w:top w:val="none" w:sz="0" w:space="0" w:color="auto"/>
        <w:left w:val="none" w:sz="0" w:space="0" w:color="auto"/>
        <w:bottom w:val="none" w:sz="0" w:space="0" w:color="auto"/>
        <w:right w:val="none" w:sz="0" w:space="0" w:color="auto"/>
      </w:divBdr>
    </w:div>
    <w:div w:id="690497933">
      <w:bodyDiv w:val="1"/>
      <w:marLeft w:val="0"/>
      <w:marRight w:val="0"/>
      <w:marTop w:val="0"/>
      <w:marBottom w:val="0"/>
      <w:divBdr>
        <w:top w:val="none" w:sz="0" w:space="0" w:color="auto"/>
        <w:left w:val="none" w:sz="0" w:space="0" w:color="auto"/>
        <w:bottom w:val="none" w:sz="0" w:space="0" w:color="auto"/>
        <w:right w:val="none" w:sz="0" w:space="0" w:color="auto"/>
      </w:divBdr>
    </w:div>
    <w:div w:id="710692889">
      <w:bodyDiv w:val="1"/>
      <w:marLeft w:val="0"/>
      <w:marRight w:val="0"/>
      <w:marTop w:val="0"/>
      <w:marBottom w:val="0"/>
      <w:divBdr>
        <w:top w:val="none" w:sz="0" w:space="0" w:color="auto"/>
        <w:left w:val="none" w:sz="0" w:space="0" w:color="auto"/>
        <w:bottom w:val="none" w:sz="0" w:space="0" w:color="auto"/>
        <w:right w:val="none" w:sz="0" w:space="0" w:color="auto"/>
      </w:divBdr>
    </w:div>
    <w:div w:id="759259000">
      <w:bodyDiv w:val="1"/>
      <w:marLeft w:val="0"/>
      <w:marRight w:val="0"/>
      <w:marTop w:val="0"/>
      <w:marBottom w:val="0"/>
      <w:divBdr>
        <w:top w:val="none" w:sz="0" w:space="0" w:color="auto"/>
        <w:left w:val="none" w:sz="0" w:space="0" w:color="auto"/>
        <w:bottom w:val="none" w:sz="0" w:space="0" w:color="auto"/>
        <w:right w:val="none" w:sz="0" w:space="0" w:color="auto"/>
      </w:divBdr>
    </w:div>
    <w:div w:id="779682292">
      <w:bodyDiv w:val="1"/>
      <w:marLeft w:val="0"/>
      <w:marRight w:val="0"/>
      <w:marTop w:val="0"/>
      <w:marBottom w:val="0"/>
      <w:divBdr>
        <w:top w:val="none" w:sz="0" w:space="0" w:color="auto"/>
        <w:left w:val="none" w:sz="0" w:space="0" w:color="auto"/>
        <w:bottom w:val="none" w:sz="0" w:space="0" w:color="auto"/>
        <w:right w:val="none" w:sz="0" w:space="0" w:color="auto"/>
      </w:divBdr>
    </w:div>
    <w:div w:id="1339311799">
      <w:bodyDiv w:val="1"/>
      <w:marLeft w:val="0"/>
      <w:marRight w:val="0"/>
      <w:marTop w:val="0"/>
      <w:marBottom w:val="0"/>
      <w:divBdr>
        <w:top w:val="none" w:sz="0" w:space="0" w:color="auto"/>
        <w:left w:val="none" w:sz="0" w:space="0" w:color="auto"/>
        <w:bottom w:val="none" w:sz="0" w:space="0" w:color="auto"/>
        <w:right w:val="none" w:sz="0" w:space="0" w:color="auto"/>
      </w:divBdr>
    </w:div>
    <w:div w:id="1722898425">
      <w:bodyDiv w:val="1"/>
      <w:marLeft w:val="0"/>
      <w:marRight w:val="0"/>
      <w:marTop w:val="0"/>
      <w:marBottom w:val="0"/>
      <w:divBdr>
        <w:top w:val="none" w:sz="0" w:space="0" w:color="auto"/>
        <w:left w:val="none" w:sz="0" w:space="0" w:color="auto"/>
        <w:bottom w:val="none" w:sz="0" w:space="0" w:color="auto"/>
        <w:right w:val="none" w:sz="0" w:space="0" w:color="auto"/>
      </w:divBdr>
    </w:div>
    <w:div w:id="1742405743">
      <w:bodyDiv w:val="1"/>
      <w:marLeft w:val="0"/>
      <w:marRight w:val="0"/>
      <w:marTop w:val="0"/>
      <w:marBottom w:val="0"/>
      <w:divBdr>
        <w:top w:val="none" w:sz="0" w:space="0" w:color="auto"/>
        <w:left w:val="none" w:sz="0" w:space="0" w:color="auto"/>
        <w:bottom w:val="none" w:sz="0" w:space="0" w:color="auto"/>
        <w:right w:val="none" w:sz="0" w:space="0" w:color="auto"/>
      </w:divBdr>
    </w:div>
    <w:div w:id="1835148644">
      <w:bodyDiv w:val="1"/>
      <w:marLeft w:val="0"/>
      <w:marRight w:val="0"/>
      <w:marTop w:val="0"/>
      <w:marBottom w:val="0"/>
      <w:divBdr>
        <w:top w:val="none" w:sz="0" w:space="0" w:color="auto"/>
        <w:left w:val="none" w:sz="0" w:space="0" w:color="auto"/>
        <w:bottom w:val="none" w:sz="0" w:space="0" w:color="auto"/>
        <w:right w:val="none" w:sz="0" w:space="0" w:color="auto"/>
      </w:divBdr>
    </w:div>
    <w:div w:id="1878354601">
      <w:bodyDiv w:val="1"/>
      <w:marLeft w:val="0"/>
      <w:marRight w:val="0"/>
      <w:marTop w:val="0"/>
      <w:marBottom w:val="0"/>
      <w:divBdr>
        <w:top w:val="none" w:sz="0" w:space="0" w:color="auto"/>
        <w:left w:val="none" w:sz="0" w:space="0" w:color="auto"/>
        <w:bottom w:val="none" w:sz="0" w:space="0" w:color="auto"/>
        <w:right w:val="none" w:sz="0" w:space="0" w:color="auto"/>
      </w:divBdr>
    </w:div>
    <w:div w:id="1999339241">
      <w:bodyDiv w:val="1"/>
      <w:marLeft w:val="0"/>
      <w:marRight w:val="0"/>
      <w:marTop w:val="0"/>
      <w:marBottom w:val="0"/>
      <w:divBdr>
        <w:top w:val="none" w:sz="0" w:space="0" w:color="auto"/>
        <w:left w:val="none" w:sz="0" w:space="0" w:color="auto"/>
        <w:bottom w:val="none" w:sz="0" w:space="0" w:color="auto"/>
        <w:right w:val="none" w:sz="0" w:space="0" w:color="auto"/>
      </w:divBdr>
    </w:div>
    <w:div w:id="205403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C4368-2DFB-4C2E-94AA-8E18264E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1181</Words>
  <Characters>6737</Characters>
  <Application>Microsoft Office Word</Application>
  <DocSecurity>0</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sk-mpovalec</dc:creator>
  <cp:lastModifiedBy>sk-mpovalec</cp:lastModifiedBy>
  <cp:revision>13</cp:revision>
  <dcterms:created xsi:type="dcterms:W3CDTF">2021-09-05T16:58:00Z</dcterms:created>
  <dcterms:modified xsi:type="dcterms:W3CDTF">2021-09-06T11:55:00Z</dcterms:modified>
</cp:coreProperties>
</file>